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4801C33E" w:rsidR="00642EFE" w:rsidRPr="00BD4A38" w:rsidRDefault="00BD4A38" w:rsidP="00B46D58">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r w:rsidRPr="00BD4A38">
        <w:rPr>
          <w:rFonts w:ascii="GHEA Grapalat" w:hAnsi="GHEA Grapalat"/>
          <w:color w:val="FF0000"/>
          <w:sz w:val="22"/>
          <w:szCs w:val="22"/>
        </w:rPr>
        <w:t>.</w:t>
      </w:r>
    </w:p>
    <w:p w14:paraId="76EEAD12" w14:textId="34B69166"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73A1B" w:rsidRPr="00373A1B">
        <w:rPr>
          <w:rFonts w:ascii="GHEA Grapalat" w:hAnsi="GHEA Grapalat"/>
          <w:i w:val="0"/>
          <w:sz w:val="24"/>
          <w:szCs w:val="24"/>
        </w:rPr>
        <w:t>11</w:t>
      </w:r>
      <w:r w:rsidRPr="009044F1">
        <w:rPr>
          <w:rFonts w:ascii="GHEA Grapalat" w:hAnsi="GHEA Grapalat"/>
          <w:i w:val="0"/>
          <w:sz w:val="24"/>
          <w:szCs w:val="24"/>
        </w:rPr>
        <w:t>" "</w:t>
      </w:r>
      <w:r w:rsidR="00373A1B" w:rsidRPr="00373A1B">
        <w:rPr>
          <w:rFonts w:ascii="GHEA Grapalat" w:hAnsi="GHEA Grapalat"/>
          <w:i w:val="0"/>
          <w:sz w:val="24"/>
          <w:szCs w:val="24"/>
        </w:rPr>
        <w:t>1</w:t>
      </w:r>
      <w:r w:rsidR="00373A1B" w:rsidRPr="00A97574">
        <w:rPr>
          <w:rFonts w:ascii="GHEA Grapalat" w:hAnsi="GHEA Grapalat"/>
          <w:i w:val="0"/>
          <w:sz w:val="24"/>
          <w:szCs w:val="24"/>
        </w:rPr>
        <w:t>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4F31BCFB"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7574">
        <w:rPr>
          <w:rFonts w:ascii="GHEA Grapalat" w:hAnsi="GHEA Grapalat"/>
          <w:i w:val="0"/>
          <w:sz w:val="24"/>
          <w:szCs w:val="24"/>
        </w:rPr>
        <w:t>GT7HD-GH-APZB-26/01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2FA92D18"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6A718F">
        <w:rPr>
          <w:rFonts w:ascii="GHEA Grapalat" w:hAnsi="GHEA Grapalat"/>
          <w:i w:val="0"/>
          <w:iCs/>
          <w:sz w:val="24"/>
          <w:szCs w:val="24"/>
          <w:lang w:val="hy-AM"/>
        </w:rPr>
        <w:t>ГЮМРИЙСКАЯ ОСНОВНАЯ ШКОЛА N7</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6A718F">
        <w:rPr>
          <w:rFonts w:ascii="GHEA Grapalat" w:hAnsi="GHEA Grapalat"/>
          <w:i w:val="0"/>
          <w:sz w:val="24"/>
          <w:szCs w:val="24"/>
        </w:rPr>
        <w:t xml:space="preserve">Г. Гюмри, Ул. А. </w:t>
      </w:r>
      <w:proofErr w:type="spellStart"/>
      <w:r w:rsidR="006A718F">
        <w:rPr>
          <w:rFonts w:ascii="GHEA Grapalat" w:hAnsi="GHEA Grapalat"/>
          <w:i w:val="0"/>
          <w:sz w:val="24"/>
          <w:szCs w:val="24"/>
        </w:rPr>
        <w:t>Манукян</w:t>
      </w:r>
      <w:proofErr w:type="spellEnd"/>
      <w:r w:rsidR="006A718F">
        <w:rPr>
          <w:rFonts w:ascii="GHEA Grapalat" w:hAnsi="GHEA Grapalat"/>
          <w:i w:val="0"/>
          <w:sz w:val="24"/>
          <w:szCs w:val="24"/>
        </w:rPr>
        <w:t xml:space="preserve"> 4</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578B49B6"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w:t>
      </w:r>
      <w:proofErr w:type="gramEnd"/>
      <w:r w:rsidR="009A6CE1" w:rsidRPr="009A6CE1">
        <w:rPr>
          <w:rFonts w:ascii="GHEA Grapalat" w:hAnsi="GHEA Grapalat"/>
          <w:i w:val="0"/>
          <w:sz w:val="24"/>
          <w:szCs w:val="24"/>
        </w:rPr>
        <w:t xml:space="preserve"> </w:t>
      </w:r>
      <w:proofErr w:type="spellStart"/>
      <w:r w:rsidRPr="000811C1">
        <w:rPr>
          <w:rFonts w:ascii="GHEA Grapalat" w:hAnsi="GHEA Grapalat"/>
          <w:i w:val="0"/>
          <w:sz w:val="24"/>
          <w:szCs w:val="24"/>
        </w:rPr>
        <w:t>нной</w:t>
      </w:r>
      <w:proofErr w:type="spell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4D7AFE61" w:rsidR="003F6ED1" w:rsidRPr="000F11E5" w:rsidRDefault="006A718F"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Ул. А. </w:t>
      </w:r>
      <w:proofErr w:type="spellStart"/>
      <w:r>
        <w:rPr>
          <w:rFonts w:ascii="GHEA Grapalat" w:hAnsi="GHEA Grapalat"/>
          <w:i w:val="0"/>
          <w:sz w:val="24"/>
          <w:szCs w:val="24"/>
        </w:rPr>
        <w:t>Манукян</w:t>
      </w:r>
      <w:proofErr w:type="spellEnd"/>
      <w:r>
        <w:rPr>
          <w:rFonts w:ascii="GHEA Grapalat" w:hAnsi="GHEA Grapalat"/>
          <w:i w:val="0"/>
          <w:sz w:val="24"/>
          <w:szCs w:val="24"/>
        </w:rPr>
        <w:t xml:space="preserve"> 4</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Pr>
          <w:rFonts w:ascii="GHEA Grapalat" w:hAnsi="GHEA Grapalat"/>
          <w:i w:val="0"/>
          <w:sz w:val="24"/>
          <w:szCs w:val="24"/>
          <w:lang w:val="hy-AM"/>
        </w:rPr>
        <w:t>10։30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4B1B6FE2"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A718F">
        <w:rPr>
          <w:rFonts w:ascii="GHEA Grapalat" w:hAnsi="GHEA Grapalat"/>
          <w:i w:val="0"/>
          <w:iCs/>
          <w:sz w:val="24"/>
          <w:szCs w:val="24"/>
        </w:rPr>
        <w:t xml:space="preserve">Г. Гюмри, Ул. А. </w:t>
      </w:r>
      <w:proofErr w:type="spellStart"/>
      <w:r w:rsidR="006A718F">
        <w:rPr>
          <w:rFonts w:ascii="GHEA Grapalat" w:hAnsi="GHEA Grapalat"/>
          <w:i w:val="0"/>
          <w:iCs/>
          <w:sz w:val="24"/>
          <w:szCs w:val="24"/>
        </w:rPr>
        <w:t>Манукян</w:t>
      </w:r>
      <w:proofErr w:type="spellEnd"/>
      <w:r w:rsidR="006A718F">
        <w:rPr>
          <w:rFonts w:ascii="GHEA Grapalat" w:hAnsi="GHEA Grapalat"/>
          <w:i w:val="0"/>
          <w:iCs/>
          <w:sz w:val="24"/>
          <w:szCs w:val="24"/>
        </w:rPr>
        <w:t xml:space="preserve"> </w:t>
      </w:r>
      <w:proofErr w:type="gramStart"/>
      <w:r w:rsidR="006A718F">
        <w:rPr>
          <w:rFonts w:ascii="GHEA Grapalat" w:hAnsi="GHEA Grapalat"/>
          <w:i w:val="0"/>
          <w:iCs/>
          <w:sz w:val="24"/>
          <w:szCs w:val="24"/>
        </w:rPr>
        <w:t>4</w:t>
      </w:r>
      <w:r w:rsidR="001206DC" w:rsidRPr="001206DC">
        <w:rPr>
          <w:rFonts w:ascii="GHEA Grapalat" w:hAnsi="GHEA Grapalat"/>
          <w:i w:val="0"/>
          <w:iCs/>
          <w:sz w:val="24"/>
          <w:szCs w:val="24"/>
        </w:rPr>
        <w:t xml:space="preserve">  </w:t>
      </w:r>
      <w:r w:rsidR="006A718F">
        <w:rPr>
          <w:rFonts w:ascii="GHEA Grapalat" w:hAnsi="GHEA Grapalat"/>
          <w:i w:val="0"/>
          <w:iCs/>
          <w:sz w:val="24"/>
          <w:szCs w:val="24"/>
          <w:u w:val="single"/>
          <w:lang w:val="hy-AM"/>
        </w:rPr>
        <w:t>10</w:t>
      </w:r>
      <w:proofErr w:type="gramEnd"/>
      <w:r w:rsidR="006A718F">
        <w:rPr>
          <w:rFonts w:ascii="GHEA Grapalat" w:hAnsi="GHEA Grapalat"/>
          <w:i w:val="0"/>
          <w:iCs/>
          <w:sz w:val="24"/>
          <w:szCs w:val="24"/>
          <w:u w:val="single"/>
          <w:lang w:val="hy-AM"/>
        </w:rPr>
        <w:t>։30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30692E">
        <w:rPr>
          <w:rFonts w:ascii="GHEA Grapalat" w:hAnsi="GHEA Grapalat"/>
          <w:i w:val="0"/>
          <w:sz w:val="24"/>
          <w:szCs w:val="24"/>
          <w:lang w:val="en-US"/>
        </w:rPr>
        <w:t>18</w:t>
      </w:r>
      <w:r>
        <w:rPr>
          <w:rFonts w:ascii="GHEA Grapalat" w:hAnsi="GHEA Grapalat"/>
          <w:i w:val="0"/>
          <w:sz w:val="24"/>
          <w:szCs w:val="24"/>
        </w:rPr>
        <w:t>" "</w:t>
      </w:r>
      <w:r w:rsidR="0030692E">
        <w:rPr>
          <w:rFonts w:ascii="GHEA Grapalat" w:hAnsi="GHEA Grapalat"/>
          <w:i w:val="0"/>
          <w:sz w:val="24"/>
          <w:szCs w:val="24"/>
          <w:lang w:val="en-US"/>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55B1D3C9"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6A718F">
        <w:rPr>
          <w:rFonts w:ascii="GHEA Grapalat" w:hAnsi="GHEA Grapalat"/>
          <w:i w:val="0"/>
          <w:iCs/>
          <w:sz w:val="24"/>
          <w:szCs w:val="24"/>
          <w:lang w:val="hy-AM"/>
        </w:rPr>
        <w:t>ГЮМРИЙСКАЯ ОСНОВНАЯ ШКОЛА N7</w:t>
      </w:r>
      <w:proofErr w:type="gramStart"/>
      <w:r w:rsidRPr="00E4354F">
        <w:rPr>
          <w:rFonts w:ascii="GHEA Grapalat" w:hAnsi="GHEA Grapalat"/>
          <w:i w:val="0"/>
          <w:iCs/>
          <w:sz w:val="24"/>
          <w:szCs w:val="24"/>
          <w:lang w:val="hy-AM"/>
        </w:rPr>
        <w:t>» ,</w:t>
      </w:r>
      <w:proofErr w:type="gramEnd"/>
      <w:r w:rsidRPr="00E4354F">
        <w:rPr>
          <w:rFonts w:ascii="GHEA Grapalat" w:hAnsi="GHEA Grapalat"/>
          <w:i w:val="0"/>
          <w:iCs/>
          <w:sz w:val="24"/>
          <w:szCs w:val="24"/>
          <w:lang w:val="hy-AM"/>
        </w:rPr>
        <w:t xml:space="preserve">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42AD4FA6"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7574">
        <w:rPr>
          <w:rFonts w:ascii="GHEA Grapalat" w:hAnsi="GHEA Grapalat"/>
          <w:i/>
        </w:rPr>
        <w:t>GT7HD-GH-APZB-26/01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910F1F" w:rsidRPr="00910F1F">
        <w:rPr>
          <w:rFonts w:ascii="GHEA Grapalat" w:hAnsi="GHEA Grapalat"/>
          <w:i/>
        </w:rPr>
        <w:t>11</w:t>
      </w:r>
      <w:r w:rsidR="008B18F7" w:rsidRPr="008B18F7">
        <w:rPr>
          <w:rFonts w:ascii="GHEA Grapalat" w:hAnsi="GHEA Grapalat"/>
          <w:i/>
        </w:rPr>
        <w:t>.</w:t>
      </w:r>
      <w:r w:rsidR="00836D1B" w:rsidRPr="00177CB4">
        <w:rPr>
          <w:rFonts w:ascii="GHEA Grapalat" w:hAnsi="GHEA Grapalat"/>
          <w:i/>
        </w:rPr>
        <w:t xml:space="preserve"> </w:t>
      </w:r>
      <w:r w:rsidR="009B1E57">
        <w:rPr>
          <w:rFonts w:ascii="GHEA Grapalat" w:hAnsi="GHEA Grapalat"/>
          <w:i/>
          <w:lang w:val="hy-AM"/>
        </w:rPr>
        <w:t>12</w:t>
      </w:r>
      <w:r w:rsidR="00E4611C" w:rsidRPr="00B3158E">
        <w:rPr>
          <w:rFonts w:ascii="GHEA Grapalat" w:hAnsi="GHEA Grapalat"/>
          <w:i/>
        </w:rPr>
        <w:t>.</w:t>
      </w:r>
      <w:r w:rsidR="00910F1F">
        <w:rPr>
          <w:rFonts w:ascii="GHEA Grapalat" w:hAnsi="GHEA Grapalat"/>
          <w:i/>
          <w:lang w:val="en-US"/>
        </w:rPr>
        <w:t xml:space="preserve"> </w:t>
      </w:r>
      <w:r w:rsidR="00E4354F">
        <w:rPr>
          <w:rFonts w:ascii="GHEA Grapalat" w:hAnsi="GHEA Grapalat"/>
          <w:i/>
        </w:rPr>
        <w:t>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5ABFF86B"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6A718F">
        <w:rPr>
          <w:rFonts w:ascii="GHEA Grapalat" w:hAnsi="GHEA Grapalat"/>
          <w:iCs/>
          <w:lang w:val="hy-AM"/>
        </w:rPr>
        <w:t>ГЮМРИЙСКАЯ ОСНОВНАЯ ШКОЛА N7</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42571A87"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6A718F">
        <w:rPr>
          <w:rFonts w:ascii="GHEA Grapalat" w:hAnsi="GHEA Grapalat"/>
          <w:iCs/>
          <w:lang w:val="hy-AM"/>
        </w:rPr>
        <w:t>ГЮМРИЙСКАЯ ОСНОВНАЯ ШКОЛА N</w:t>
      </w:r>
      <w:proofErr w:type="gramStart"/>
      <w:r w:rsidR="006A718F">
        <w:rPr>
          <w:rFonts w:ascii="GHEA Grapalat" w:hAnsi="GHEA Grapalat"/>
          <w:iCs/>
          <w:lang w:val="hy-AM"/>
        </w:rPr>
        <w:t>7</w:t>
      </w:r>
      <w:r>
        <w:rPr>
          <w:rFonts w:ascii="GHEA Grapalat" w:hAnsi="GHEA Grapalat"/>
          <w:iCs/>
          <w:lang w:val="hy-AM"/>
        </w:rPr>
        <w:t>»  ГНКО</w:t>
      </w:r>
      <w:proofErr w:type="gramEnd"/>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6F5AEDCE" w:rsidR="00E4354F" w:rsidRDefault="00E4354F" w:rsidP="00E40168">
      <w:pPr>
        <w:widowControl w:val="0"/>
        <w:ind w:right="-286"/>
        <w:jc w:val="center"/>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sidR="00E240A0">
        <w:rPr>
          <w:rFonts w:ascii="GHEA Grapalat" w:hAnsi="GHEA Grapalat"/>
          <w:b/>
          <w:bCs/>
          <w:iCs/>
          <w:lang w:val="hy-AM"/>
        </w:rPr>
        <w:t>«</w:t>
      </w:r>
      <w:r w:rsidR="006A718F">
        <w:rPr>
          <w:rFonts w:ascii="GHEA Grapalat" w:hAnsi="GHEA Grapalat"/>
          <w:b/>
          <w:bCs/>
          <w:iCs/>
          <w:lang w:val="hy-AM"/>
        </w:rPr>
        <w:t>ГЮМРИЙСКАЯ ОСНОВНАЯ ШКОЛА N7</w:t>
      </w:r>
      <w:r>
        <w:rPr>
          <w:rFonts w:ascii="GHEA Grapalat" w:hAnsi="GHEA Grapalat"/>
          <w:b/>
          <w:bCs/>
          <w:iCs/>
          <w:lang w:val="hy-AM"/>
        </w:rPr>
        <w:t>» ГНКО</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36F467F5"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proofErr w:type="gramStart"/>
      <w:r w:rsidR="00096865" w:rsidRPr="006D2DF7">
        <w:rPr>
          <w:rFonts w:ascii="GHEA Grapalat" w:hAnsi="GHEA Grapalat"/>
          <w:spacing w:val="-6"/>
        </w:rPr>
        <w:t xml:space="preserve">об </w:t>
      </w:r>
      <w:r w:rsidR="005944CD">
        <w:rPr>
          <w:rFonts w:ascii="GHEA Grapalat" w:hAnsi="GHEA Grapalat"/>
          <w:spacing w:val="-6"/>
        </w:rPr>
        <w:t>запроса</w:t>
      </w:r>
      <w:proofErr w:type="gramEnd"/>
      <w:r w:rsidR="005944CD">
        <w:rPr>
          <w:rFonts w:ascii="GHEA Grapalat" w:hAnsi="GHEA Grapalat"/>
          <w:spacing w:val="-6"/>
        </w:rPr>
        <w:t xml:space="preserve"> котировки</w:t>
      </w:r>
      <w:r w:rsidR="00096865" w:rsidRPr="006D2DF7">
        <w:rPr>
          <w:rFonts w:ascii="GHEA Grapalat" w:hAnsi="GHEA Grapalat"/>
          <w:spacing w:val="-6"/>
        </w:rPr>
        <w:t xml:space="preserve">, проводимом под кодом </w:t>
      </w:r>
      <w:r w:rsidR="00A97574">
        <w:rPr>
          <w:rFonts w:ascii="GHEA Grapalat" w:hAnsi="GHEA Grapalat"/>
          <w:spacing w:val="-6"/>
        </w:rPr>
        <w:t>GT7HD-GH-APZB-26/01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0DCE17BB"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9D0789">
        <w:rPr>
          <w:rFonts w:ascii="GHEA Grapalat" w:hAnsi="GHEA Grapalat"/>
          <w:iCs/>
          <w:spacing w:val="6"/>
          <w:lang w:val="hy-AM"/>
        </w:rPr>
        <w:t>«</w:t>
      </w:r>
      <w:r w:rsidR="006A718F">
        <w:rPr>
          <w:rFonts w:ascii="GHEA Grapalat" w:hAnsi="GHEA Grapalat"/>
          <w:iCs/>
          <w:spacing w:val="6"/>
        </w:rPr>
        <w:t>ГЮМРИЙСКАЯ ОСНОВНАЯ ШКОЛА N7</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5B799D43"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6A718F">
        <w:rPr>
          <w:rFonts w:ascii="GHEA Grapalat" w:hAnsi="GHEA Grapalat"/>
          <w:b/>
          <w:bCs/>
          <w:iCs/>
          <w:lang w:val="hy-AM"/>
        </w:rPr>
        <w:t>ГЮМРИЙСКАЯ ОСНОВНАЯ ШКОЛА N7</w:t>
      </w:r>
      <w:proofErr w:type="gramStart"/>
      <w:r w:rsidR="00E4354F">
        <w:rPr>
          <w:rFonts w:ascii="GHEA Grapalat" w:hAnsi="GHEA Grapalat"/>
          <w:b/>
          <w:bCs/>
          <w:iCs/>
          <w:lang w:val="hy-AM"/>
        </w:rPr>
        <w:t>» ,</w:t>
      </w:r>
      <w:proofErr w:type="gramEnd"/>
      <w:r w:rsidR="00E4354F">
        <w:rPr>
          <w:rFonts w:ascii="GHEA Grapalat" w:hAnsi="GHEA Grapalat"/>
          <w:b/>
          <w:bCs/>
          <w:iCs/>
          <w:lang w:val="hy-AM"/>
        </w:rPr>
        <w:t xml:space="preserve">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D3754C">
        <w:rPr>
          <w:rFonts w:ascii="GHEA Grapalat" w:hAnsi="GHEA Grapalat"/>
          <w:lang w:val="hy-AM"/>
        </w:rPr>
        <w:t>5</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5944CD" w:rsidRPr="009044F1" w14:paraId="651DEEBE" w14:textId="77777777" w:rsidTr="003F4AE2">
        <w:trPr>
          <w:jc w:val="center"/>
        </w:trPr>
        <w:tc>
          <w:tcPr>
            <w:tcW w:w="1530" w:type="dxa"/>
            <w:vAlign w:val="center"/>
          </w:tcPr>
          <w:p w14:paraId="41846771" w14:textId="77777777" w:rsidR="005944CD" w:rsidRPr="003870FE" w:rsidRDefault="005944CD" w:rsidP="005944CD">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1E38245A" w:rsidR="005944CD" w:rsidRPr="003F2E7B" w:rsidRDefault="005944CD" w:rsidP="005944CD">
            <w:pPr>
              <w:jc w:val="center"/>
              <w:rPr>
                <w:rFonts w:ascii="GHEA Grapalat" w:hAnsi="GHEA Grapalat"/>
                <w:sz w:val="20"/>
                <w:szCs w:val="20"/>
              </w:rPr>
            </w:pPr>
            <w:r w:rsidRPr="00A27A14">
              <w:rPr>
                <w:rFonts w:ascii="GHEA Grapalat" w:hAnsi="GHEA Grapalat" w:cs="Calibri"/>
                <w:color w:val="000000"/>
                <w:sz w:val="20"/>
                <w:szCs w:val="20"/>
              </w:rPr>
              <w:t>987</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360</w:t>
            </w:r>
          </w:p>
        </w:tc>
        <w:tc>
          <w:tcPr>
            <w:tcW w:w="6458" w:type="dxa"/>
          </w:tcPr>
          <w:p w14:paraId="6C326A1E" w14:textId="0192C274" w:rsidR="005944CD" w:rsidRPr="00845C15" w:rsidRDefault="005944CD" w:rsidP="005944CD">
            <w:pPr>
              <w:rPr>
                <w:rFonts w:ascii="GHEA Grapalat" w:hAnsi="GHEA Grapalat"/>
                <w:sz w:val="20"/>
                <w:szCs w:val="20"/>
              </w:rPr>
            </w:pPr>
            <w:r w:rsidRPr="00845C15">
              <w:rPr>
                <w:rFonts w:ascii="GHEA Grapalat" w:hAnsi="GHEA Grapalat"/>
              </w:rPr>
              <w:t>Банан</w:t>
            </w:r>
          </w:p>
        </w:tc>
      </w:tr>
      <w:tr w:rsidR="005944CD" w:rsidRPr="009044F1" w14:paraId="0F2F2DEE" w14:textId="77777777" w:rsidTr="003F4AE2">
        <w:trPr>
          <w:jc w:val="center"/>
        </w:trPr>
        <w:tc>
          <w:tcPr>
            <w:tcW w:w="1530" w:type="dxa"/>
            <w:vAlign w:val="center"/>
          </w:tcPr>
          <w:p w14:paraId="485CD3F4" w14:textId="77777777" w:rsidR="005944CD" w:rsidRPr="003870FE" w:rsidRDefault="005944CD" w:rsidP="005944CD">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5EF7A24F" w:rsidR="005944CD" w:rsidRPr="003F2E7B" w:rsidRDefault="005944CD" w:rsidP="005944CD">
            <w:pPr>
              <w:jc w:val="center"/>
              <w:rPr>
                <w:rFonts w:ascii="GHEA Grapalat" w:hAnsi="GHEA Grapalat"/>
                <w:sz w:val="20"/>
                <w:szCs w:val="20"/>
                <w:lang w:val="hy-AM"/>
              </w:rPr>
            </w:pPr>
            <w:r w:rsidRPr="00A27A14">
              <w:rPr>
                <w:rFonts w:ascii="GHEA Grapalat" w:hAnsi="GHEA Grapalat" w:cs="Calibri"/>
                <w:color w:val="000000"/>
                <w:sz w:val="20"/>
                <w:szCs w:val="20"/>
              </w:rPr>
              <w:t>3</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048</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120</w:t>
            </w:r>
          </w:p>
        </w:tc>
        <w:tc>
          <w:tcPr>
            <w:tcW w:w="6458" w:type="dxa"/>
          </w:tcPr>
          <w:p w14:paraId="1591A337" w14:textId="763A8307" w:rsidR="005944CD" w:rsidRPr="00845C15" w:rsidRDefault="005944CD" w:rsidP="005944CD">
            <w:pPr>
              <w:rPr>
                <w:rFonts w:ascii="GHEA Grapalat" w:hAnsi="GHEA Grapalat"/>
                <w:sz w:val="20"/>
                <w:szCs w:val="20"/>
              </w:rPr>
            </w:pPr>
            <w:r w:rsidRPr="00845C15">
              <w:rPr>
                <w:rFonts w:ascii="GHEA Grapalat" w:hAnsi="GHEA Grapalat"/>
              </w:rPr>
              <w:t>Булочка</w:t>
            </w:r>
          </w:p>
        </w:tc>
      </w:tr>
      <w:tr w:rsidR="005944CD" w:rsidRPr="009044F1" w14:paraId="2418D33B" w14:textId="77777777" w:rsidTr="003F4AE2">
        <w:trPr>
          <w:jc w:val="center"/>
        </w:trPr>
        <w:tc>
          <w:tcPr>
            <w:tcW w:w="1530" w:type="dxa"/>
            <w:vAlign w:val="center"/>
          </w:tcPr>
          <w:p w14:paraId="2001B8BD" w14:textId="77777777" w:rsidR="005944CD" w:rsidRPr="003870FE" w:rsidRDefault="005944CD" w:rsidP="005944CD">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5D1AAB81" w:rsidR="005944CD" w:rsidRPr="003F2E7B" w:rsidRDefault="005944CD" w:rsidP="005944CD">
            <w:pPr>
              <w:jc w:val="center"/>
              <w:rPr>
                <w:rFonts w:ascii="GHEA Grapalat" w:hAnsi="GHEA Grapalat"/>
                <w:sz w:val="20"/>
                <w:szCs w:val="20"/>
                <w:lang w:val="hy-AM"/>
              </w:rPr>
            </w:pPr>
            <w:r w:rsidRPr="00A27A14">
              <w:rPr>
                <w:rFonts w:ascii="GHEA Grapalat" w:hAnsi="GHEA Grapalat" w:cs="Calibri"/>
                <w:color w:val="000000"/>
                <w:sz w:val="20"/>
                <w:szCs w:val="20"/>
              </w:rPr>
              <w:t>522</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720</w:t>
            </w:r>
          </w:p>
        </w:tc>
        <w:tc>
          <w:tcPr>
            <w:tcW w:w="6458" w:type="dxa"/>
          </w:tcPr>
          <w:p w14:paraId="3EE64CB0" w14:textId="3DC187CC" w:rsidR="005944CD" w:rsidRPr="00845C15" w:rsidRDefault="005944CD" w:rsidP="005944CD">
            <w:pPr>
              <w:rPr>
                <w:rFonts w:ascii="GHEA Grapalat" w:hAnsi="GHEA Grapalat"/>
                <w:sz w:val="20"/>
                <w:szCs w:val="20"/>
              </w:rPr>
            </w:pPr>
            <w:r w:rsidRPr="00845C15">
              <w:rPr>
                <w:rFonts w:ascii="GHEA Grapalat" w:hAnsi="GHEA Grapalat"/>
              </w:rPr>
              <w:t>Яблоко</w:t>
            </w:r>
          </w:p>
        </w:tc>
      </w:tr>
      <w:tr w:rsidR="005944CD" w:rsidRPr="009044F1" w14:paraId="79A14C9D" w14:textId="77777777" w:rsidTr="003F4AE2">
        <w:trPr>
          <w:jc w:val="center"/>
        </w:trPr>
        <w:tc>
          <w:tcPr>
            <w:tcW w:w="1530" w:type="dxa"/>
            <w:vAlign w:val="center"/>
          </w:tcPr>
          <w:p w14:paraId="676C495C" w14:textId="77777777" w:rsidR="005944CD" w:rsidRPr="003870FE" w:rsidRDefault="005944CD" w:rsidP="005944CD">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1FEF351F" w:rsidR="005944CD" w:rsidRPr="003F2E7B" w:rsidRDefault="005944CD" w:rsidP="005944CD">
            <w:pPr>
              <w:jc w:val="center"/>
              <w:rPr>
                <w:rFonts w:ascii="GHEA Grapalat" w:hAnsi="GHEA Grapalat"/>
                <w:sz w:val="20"/>
                <w:szCs w:val="20"/>
              </w:rPr>
            </w:pPr>
            <w:r w:rsidRPr="00A27A14">
              <w:rPr>
                <w:rFonts w:ascii="GHEA Grapalat" w:hAnsi="GHEA Grapalat" w:cs="Calibri"/>
                <w:color w:val="000000"/>
                <w:sz w:val="20"/>
                <w:szCs w:val="20"/>
              </w:rPr>
              <w:t>2</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322</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360</w:t>
            </w:r>
          </w:p>
        </w:tc>
        <w:tc>
          <w:tcPr>
            <w:tcW w:w="6458" w:type="dxa"/>
          </w:tcPr>
          <w:p w14:paraId="088F3999" w14:textId="448383D6" w:rsidR="005944CD" w:rsidRPr="00845C15" w:rsidRDefault="005944CD" w:rsidP="005944CD">
            <w:pPr>
              <w:rPr>
                <w:rFonts w:ascii="GHEA Grapalat" w:hAnsi="GHEA Grapalat"/>
                <w:sz w:val="20"/>
                <w:szCs w:val="20"/>
              </w:rPr>
            </w:pPr>
            <w:r w:rsidRPr="00845C15">
              <w:rPr>
                <w:rFonts w:ascii="GHEA Grapalat" w:hAnsi="GHEA Grapalat"/>
              </w:rPr>
              <w:t>Йогурт</w:t>
            </w:r>
          </w:p>
        </w:tc>
      </w:tr>
      <w:tr w:rsidR="005944CD" w:rsidRPr="009044F1" w14:paraId="44E19973" w14:textId="77777777" w:rsidTr="003F4AE2">
        <w:trPr>
          <w:jc w:val="center"/>
        </w:trPr>
        <w:tc>
          <w:tcPr>
            <w:tcW w:w="1530" w:type="dxa"/>
            <w:vAlign w:val="center"/>
          </w:tcPr>
          <w:p w14:paraId="3C051F6B" w14:textId="77777777" w:rsidR="005944CD" w:rsidRPr="003870FE" w:rsidRDefault="005944CD" w:rsidP="005944CD">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36D59983" w:rsidR="005944CD" w:rsidRPr="003F2E7B" w:rsidRDefault="005944CD" w:rsidP="005944CD">
            <w:pPr>
              <w:jc w:val="center"/>
              <w:rPr>
                <w:rFonts w:ascii="GHEA Grapalat" w:hAnsi="GHEA Grapalat"/>
                <w:sz w:val="20"/>
                <w:szCs w:val="20"/>
              </w:rPr>
            </w:pPr>
            <w:r w:rsidRPr="00A27A14">
              <w:rPr>
                <w:rFonts w:ascii="GHEA Grapalat" w:hAnsi="GHEA Grapalat" w:cs="Calibri"/>
                <w:color w:val="000000"/>
                <w:sz w:val="20"/>
                <w:szCs w:val="20"/>
              </w:rPr>
              <w:t>418</w:t>
            </w:r>
            <w:r>
              <w:rPr>
                <w:rFonts w:ascii="GHEA Grapalat" w:hAnsi="GHEA Grapalat" w:cs="Calibri"/>
                <w:color w:val="000000"/>
                <w:sz w:val="20"/>
                <w:szCs w:val="20"/>
                <w:lang w:val="hy-AM"/>
              </w:rPr>
              <w:t xml:space="preserve"> </w:t>
            </w:r>
            <w:r w:rsidRPr="00A27A14">
              <w:rPr>
                <w:rFonts w:ascii="GHEA Grapalat" w:hAnsi="GHEA Grapalat" w:cs="Calibri"/>
                <w:color w:val="000000"/>
                <w:sz w:val="20"/>
                <w:szCs w:val="20"/>
              </w:rPr>
              <w:t>080</w:t>
            </w:r>
          </w:p>
        </w:tc>
        <w:tc>
          <w:tcPr>
            <w:tcW w:w="6458" w:type="dxa"/>
          </w:tcPr>
          <w:p w14:paraId="445D2858" w14:textId="5D761B1D" w:rsidR="005944CD" w:rsidRPr="00845C15" w:rsidRDefault="005944CD" w:rsidP="005944CD">
            <w:pPr>
              <w:rPr>
                <w:rFonts w:ascii="GHEA Grapalat" w:hAnsi="GHEA Grapalat"/>
                <w:sz w:val="20"/>
                <w:szCs w:val="20"/>
              </w:rPr>
            </w:pPr>
            <w:proofErr w:type="spellStart"/>
            <w:r w:rsidRPr="00845C15">
              <w:rPr>
                <w:rFonts w:ascii="GHEA Grapalat" w:hAnsi="GHEA Grapalat"/>
              </w:rPr>
              <w:t>Мацон</w:t>
            </w:r>
            <w:proofErr w:type="spellEnd"/>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lastRenderedPageBreak/>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w:t>
      </w:r>
      <w:r>
        <w:rPr>
          <w:rFonts w:ascii="GHEA Grapalat" w:hAnsi="GHEA Grapalat"/>
        </w:rPr>
        <w:lastRenderedPageBreak/>
        <w:t>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w:t>
      </w:r>
      <w:r>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243E6100"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6A718F">
        <w:rPr>
          <w:rFonts w:ascii="GHEA Grapalat" w:hAnsi="GHEA Grapalat"/>
          <w:sz w:val="24"/>
          <w:szCs w:val="24"/>
        </w:rPr>
        <w:t xml:space="preserve">Г. Гюмри, Ул. А. </w:t>
      </w:r>
      <w:proofErr w:type="spellStart"/>
      <w:r w:rsidR="006A718F">
        <w:rPr>
          <w:rFonts w:ascii="GHEA Grapalat" w:hAnsi="GHEA Grapalat"/>
          <w:sz w:val="24"/>
          <w:szCs w:val="24"/>
        </w:rPr>
        <w:t>Манукян</w:t>
      </w:r>
      <w:proofErr w:type="spellEnd"/>
      <w:r w:rsidR="006A718F">
        <w:rPr>
          <w:rFonts w:ascii="GHEA Grapalat" w:hAnsi="GHEA Grapalat"/>
          <w:sz w:val="24"/>
          <w:szCs w:val="24"/>
        </w:rPr>
        <w:t xml:space="preserve"> 4</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4577E0">
        <w:rPr>
          <w:rFonts w:ascii="GHEA Grapalat" w:hAnsi="GHEA Grapalat"/>
          <w:sz w:val="24"/>
          <w:szCs w:val="24"/>
        </w:rPr>
        <w:t>1</w:t>
      </w:r>
      <w:r w:rsidRPr="009C7E37">
        <w:rPr>
          <w:rFonts w:ascii="GHEA Grapalat" w:hAnsi="GHEA Grapalat"/>
          <w:sz w:val="24"/>
          <w:szCs w:val="24"/>
        </w:rPr>
        <w:t>:</w:t>
      </w:r>
      <w:r w:rsidR="004577E0">
        <w:rPr>
          <w:rFonts w:ascii="GHEA Grapalat" w:hAnsi="GHEA Grapalat"/>
          <w:sz w:val="24"/>
          <w:szCs w:val="24"/>
        </w:rPr>
        <w:t>0</w:t>
      </w:r>
      <w:r w:rsidRPr="009C7E37">
        <w:rPr>
          <w:rFonts w:ascii="GHEA Grapalat" w:hAnsi="GHEA Grapalat"/>
          <w:sz w:val="24"/>
          <w:szCs w:val="24"/>
        </w:rPr>
        <w:t>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lastRenderedPageBreak/>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50F0874B"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6A718F">
        <w:rPr>
          <w:rFonts w:ascii="GHEA Grapalat" w:hAnsi="GHEA Grapalat"/>
          <w:sz w:val="24"/>
          <w:szCs w:val="24"/>
          <w:lang w:val="hy-AM"/>
        </w:rPr>
        <w:t>10։30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w:t>
      </w:r>
      <w:r w:rsidR="001E4A24" w:rsidRPr="001E4A24">
        <w:rPr>
          <w:rFonts w:ascii="GHEA Grapalat" w:hAnsi="GHEA Grapalat"/>
          <w:sz w:val="24"/>
          <w:szCs w:val="24"/>
        </w:rPr>
        <w:lastRenderedPageBreak/>
        <w:t>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w:t>
      </w:r>
      <w:r w:rsidR="000A1DB5" w:rsidRPr="00357DB8">
        <w:rPr>
          <w:rFonts w:ascii="GHEA Grapalat" w:hAnsi="GHEA Grapalat"/>
        </w:rPr>
        <w:lastRenderedPageBreak/>
        <w:t>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участник занявший </w:t>
      </w:r>
      <w:r w:rsidR="005F2F3B" w:rsidRPr="008C0D41">
        <w:rPr>
          <w:rFonts w:ascii="GHEA Grapalat" w:hAnsi="GHEA Grapalat"/>
        </w:rPr>
        <w:lastRenderedPageBreak/>
        <w:t>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7"/>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8"/>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9"/>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0"/>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1"/>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65B20FF9"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w:t>
      </w:r>
      <w:r w:rsidR="00560FCF" w:rsidRPr="00560FCF">
        <w:rPr>
          <w:rFonts w:ascii="GHEA Grapalat" w:hAnsi="GHEA Grapalat"/>
          <w:b/>
          <w:bCs/>
          <w:highlight w:val="yellow"/>
          <w:lang w:val="hy-AM"/>
        </w:rPr>
        <w:t>1</w:t>
      </w:r>
      <w:r w:rsidRPr="00560FCF">
        <w:rPr>
          <w:rFonts w:ascii="GHEA Grapalat" w:hAnsi="GHEA Grapalat"/>
          <w:b/>
          <w:bCs/>
          <w:highlight w:val="yellow"/>
        </w:rPr>
        <w:t>_</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6A92E541"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97574">
        <w:rPr>
          <w:rFonts w:ascii="GHEA Grapalat" w:hAnsi="GHEA Grapalat"/>
          <w:b/>
          <w:sz w:val="24"/>
          <w:szCs w:val="24"/>
        </w:rPr>
        <w:t>GT7HD-GH-APZB-26/01</w:t>
      </w:r>
      <w:r w:rsidR="00B666FB">
        <w:rPr>
          <w:rStyle w:val="af6"/>
          <w:rFonts w:ascii="GHEA Grapalat" w:hAnsi="GHEA Grapalat"/>
          <w:b/>
          <w:sz w:val="24"/>
          <w:szCs w:val="24"/>
        </w:rPr>
        <w:footnoteReference w:customMarkFollows="1" w:id="12"/>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4BB032F2"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97574">
        <w:rPr>
          <w:rFonts w:ascii="GHEA Grapalat" w:hAnsi="GHEA Grapalat"/>
        </w:rPr>
        <w:t>GT7HD-GH-APZB-26/01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16CFC5F1"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A97574">
        <w:rPr>
          <w:rFonts w:ascii="GHEA Grapalat" w:hAnsi="GHEA Grapalat"/>
        </w:rPr>
        <w:t>GT7HD-GH-APZB-26/01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15F68E59"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proofErr w:type="gramStart"/>
      <w:r w:rsidRPr="00AF791F">
        <w:rPr>
          <w:rFonts w:ascii="GHEA Grapalat" w:hAnsi="GHEA Grapalat"/>
        </w:rPr>
        <w:t xml:space="preserve">в </w:t>
      </w:r>
      <w:r w:rsidR="00560FCF">
        <w:rPr>
          <w:rFonts w:ascii="GHEA Grapalat" w:hAnsi="GHEA Grapalat"/>
        </w:rPr>
        <w:t>запроса</w:t>
      </w:r>
      <w:proofErr w:type="gramEnd"/>
      <w:r w:rsidR="00560FCF">
        <w:rPr>
          <w:rFonts w:ascii="GHEA Grapalat" w:hAnsi="GHEA Grapalat"/>
        </w:rPr>
        <w:t xml:space="preserve"> котировки</w:t>
      </w:r>
      <w:r w:rsidR="00560FCF" w:rsidRPr="00AF791F">
        <w:rPr>
          <w:rFonts w:ascii="GHEA Grapalat" w:hAnsi="GHEA Grapalat"/>
        </w:rPr>
        <w:t xml:space="preserve"> </w:t>
      </w:r>
      <w:r w:rsidRPr="00AF791F">
        <w:rPr>
          <w:rFonts w:ascii="GHEA Grapalat" w:hAnsi="GHEA Grapalat"/>
        </w:rPr>
        <w:t>под кодом "</w:t>
      </w:r>
      <w:r w:rsidR="00A97574">
        <w:rPr>
          <w:rFonts w:ascii="GHEA Grapalat" w:hAnsi="GHEA Grapalat"/>
        </w:rPr>
        <w:t>GT7HD-GH-APZB-26/01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3"/>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157ADEA0"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97574">
        <w:rPr>
          <w:rFonts w:ascii="GHEA Grapalat" w:hAnsi="GHEA Grapalat"/>
          <w:b/>
          <w:sz w:val="24"/>
          <w:szCs w:val="24"/>
        </w:rPr>
        <w:t>GT7HD-GH-APZB-26/01</w:t>
      </w:r>
      <w:r>
        <w:rPr>
          <w:rFonts w:ascii="GHEA Grapalat" w:hAnsi="GHEA Grapalat"/>
          <w:b/>
          <w:sz w:val="24"/>
          <w:szCs w:val="24"/>
        </w:rPr>
        <w:t>"</w:t>
      </w:r>
      <w:r>
        <w:rPr>
          <w:rStyle w:val="af6"/>
          <w:rFonts w:ascii="GHEA Grapalat" w:hAnsi="GHEA Grapalat"/>
          <w:b/>
          <w:sz w:val="24"/>
          <w:szCs w:val="24"/>
        </w:rPr>
        <w:footnoteReference w:customMarkFollows="1" w:id="14"/>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1FFE7B8C"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A97574">
        <w:rPr>
          <w:rFonts w:ascii="GHEA Grapalat" w:hAnsi="GHEA Grapalat"/>
        </w:rPr>
        <w:t>GT7HD-GH-APZB-26/01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3F6D8860"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A97574">
        <w:rPr>
          <w:rFonts w:ascii="GHEA Grapalat" w:hAnsi="GHEA Grapalat"/>
          <w:b/>
          <w:sz w:val="24"/>
          <w:szCs w:val="24"/>
        </w:rPr>
        <w:t>GT7HD-GH-APZB-26/01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4768C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4768C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4768CD"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4768CD"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4768CD"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4768CD"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1E93FDB1"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97574">
        <w:rPr>
          <w:rFonts w:ascii="GHEA Grapalat" w:hAnsi="GHEA Grapalat"/>
          <w:b/>
          <w:sz w:val="24"/>
          <w:szCs w:val="24"/>
        </w:rPr>
        <w:t>GT7HD-GH-APZB-26/01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5"/>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5445022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A97574">
        <w:rPr>
          <w:rFonts w:ascii="GHEA Grapalat" w:hAnsi="GHEA Grapalat"/>
          <w:spacing w:val="-6"/>
        </w:rPr>
        <w:t>GT7HD-GH-APZB-26/01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5CCDBD15"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A97574">
        <w:rPr>
          <w:rFonts w:ascii="GHEA Grapalat" w:hAnsi="GHEA Grapalat"/>
          <w:i/>
          <w:sz w:val="22"/>
          <w:szCs w:val="22"/>
        </w:rPr>
        <w:t>GT7HD-GH-APZB-26/01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14455BFE"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A97574">
        <w:rPr>
          <w:rFonts w:ascii="GHEA Grapalat" w:hAnsi="GHEA Grapalat"/>
          <w:i/>
        </w:rPr>
        <w:t>GT7HD-GH-APZB-26/01</w:t>
      </w:r>
      <w:r w:rsidRPr="00B138F3">
        <w:rPr>
          <w:rFonts w:ascii="GHEA Grapalat" w:hAnsi="GHEA Grapalat"/>
          <w:i/>
        </w:rPr>
        <w:t>"</w:t>
      </w:r>
      <w:r w:rsidRPr="00B138F3">
        <w:rPr>
          <w:rStyle w:val="af6"/>
          <w:rFonts w:ascii="GHEA Grapalat" w:hAnsi="GHEA Grapalat"/>
          <w:i/>
        </w:rPr>
        <w:footnoteReference w:customMarkFollows="1" w:id="19"/>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201B6C5" w14:textId="0C7CFB67"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A97574">
        <w:rPr>
          <w:rFonts w:ascii="GHEA Grapalat" w:hAnsi="GHEA Grapalat"/>
          <w:b/>
          <w:sz w:val="24"/>
          <w:szCs w:val="24"/>
        </w:rPr>
        <w:t>GT7HD-GH-APZB-26/01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 xml:space="preserve">номер заключаемого </w:t>
      </w:r>
      <w:proofErr w:type="spellStart"/>
      <w:r w:rsidR="00A943A0" w:rsidRPr="00910F01">
        <w:rPr>
          <w:rFonts w:ascii="GHEA Grapalat" w:eastAsiaTheme="minorHAnsi" w:hAnsi="GHEA Grapalat" w:cstheme="minorBidi"/>
          <w:sz w:val="18"/>
          <w:szCs w:val="18"/>
        </w:rPr>
        <w:t>договара</w:t>
      </w:r>
      <w:proofErr w:type="spellEnd"/>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7C3974F6"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A97574">
        <w:rPr>
          <w:rFonts w:ascii="GHEA Grapalat" w:hAnsi="GHEA Grapalat"/>
          <w:b/>
          <w:sz w:val="24"/>
          <w:szCs w:val="24"/>
        </w:rPr>
        <w:t>GT7HD-GH-APZB-26/01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2"/>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4"/>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5"/>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6"/>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7"/>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8"/>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9"/>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821"/>
        <w:gridCol w:w="1284"/>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607012">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21"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84"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4768CD" w:rsidRPr="00B138F3" w14:paraId="6933902C" w14:textId="77777777" w:rsidTr="00793949">
        <w:trPr>
          <w:trHeight w:val="246"/>
          <w:jc w:val="center"/>
        </w:trPr>
        <w:tc>
          <w:tcPr>
            <w:tcW w:w="1242" w:type="dxa"/>
            <w:vAlign w:val="center"/>
          </w:tcPr>
          <w:p w14:paraId="1A9C9ECB" w14:textId="77777777" w:rsidR="004768CD" w:rsidRPr="00DD2F5B" w:rsidRDefault="004768CD" w:rsidP="004768CD">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3C9AD968" w:rsidR="004768CD" w:rsidRPr="00B3789B" w:rsidRDefault="004768CD" w:rsidP="004768CD">
            <w:pPr>
              <w:jc w:val="center"/>
              <w:rPr>
                <w:rFonts w:ascii="GHEA Grapalat" w:hAnsi="GHEA Grapalat"/>
                <w:sz w:val="20"/>
                <w:szCs w:val="20"/>
              </w:rPr>
            </w:pPr>
            <w:r>
              <w:rPr>
                <w:rFonts w:ascii="GHEA Grapalat" w:hAnsi="GHEA Grapalat" w:cs="Calibri"/>
                <w:sz w:val="20"/>
                <w:szCs w:val="20"/>
              </w:rPr>
              <w:t>03222100</w:t>
            </w:r>
          </w:p>
        </w:tc>
        <w:tc>
          <w:tcPr>
            <w:tcW w:w="1559" w:type="dxa"/>
            <w:vAlign w:val="center"/>
          </w:tcPr>
          <w:p w14:paraId="49399EE5" w14:textId="6F93A860" w:rsidR="004768CD" w:rsidRPr="004030EC" w:rsidRDefault="004768CD" w:rsidP="004768CD">
            <w:pPr>
              <w:jc w:val="center"/>
              <w:rPr>
                <w:rFonts w:ascii="GHEA Grapalat" w:hAnsi="GHEA Grapalat"/>
                <w:sz w:val="20"/>
                <w:szCs w:val="20"/>
              </w:rPr>
            </w:pPr>
            <w:r w:rsidRPr="00845C15">
              <w:rPr>
                <w:rFonts w:ascii="GHEA Grapalat" w:hAnsi="GHEA Grapalat"/>
              </w:rPr>
              <w:t>Банан</w:t>
            </w:r>
          </w:p>
        </w:tc>
        <w:tc>
          <w:tcPr>
            <w:tcW w:w="1187" w:type="dxa"/>
          </w:tcPr>
          <w:p w14:paraId="42918F62" w14:textId="2667A00D" w:rsidR="004768CD" w:rsidRPr="00A71D81" w:rsidRDefault="004768CD" w:rsidP="004768CD">
            <w:pPr>
              <w:jc w:val="center"/>
              <w:rPr>
                <w:rFonts w:ascii="GHEA Grapalat" w:hAnsi="GHEA Grapalat"/>
                <w:sz w:val="20"/>
              </w:rPr>
            </w:pPr>
          </w:p>
        </w:tc>
        <w:tc>
          <w:tcPr>
            <w:tcW w:w="2205" w:type="dxa"/>
            <w:vAlign w:val="center"/>
          </w:tcPr>
          <w:p w14:paraId="6536746C" w14:textId="0410618B" w:rsidR="004768CD" w:rsidRPr="00DA19C1" w:rsidRDefault="004768CD" w:rsidP="004768CD">
            <w:pPr>
              <w:jc w:val="center"/>
              <w:rPr>
                <w:rFonts w:ascii="GHEA Grapalat" w:hAnsi="GHEA Grapalat"/>
                <w:sz w:val="20"/>
                <w:lang w:val="hy-AM"/>
              </w:rPr>
            </w:pPr>
            <w:r w:rsidRPr="00DA19C1">
              <w:rPr>
                <w:rFonts w:ascii="GHEA Grapalat" w:hAnsi="GHEA Grapalat"/>
                <w:sz w:val="16"/>
                <w:szCs w:val="18"/>
                <w:lang w:val="hy-AM"/>
              </w:rPr>
              <w:t>Бананы свежие, спелые, незрелые, не перезрелые, II группы плодоношения, ГОСТ 4427-82. безопасность и маркировка в соответствии со статьей 9 Закона РА О безопасности пищевых продуктов</w:t>
            </w:r>
          </w:p>
        </w:tc>
        <w:tc>
          <w:tcPr>
            <w:tcW w:w="1085" w:type="dxa"/>
            <w:vAlign w:val="center"/>
          </w:tcPr>
          <w:p w14:paraId="751D3A8F" w14:textId="77777777" w:rsidR="004768CD" w:rsidRPr="00804DC8" w:rsidRDefault="004768CD" w:rsidP="004768CD">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5C6C4B" w14:textId="77777777" w:rsidR="004768CD" w:rsidRPr="006853F7" w:rsidRDefault="004768CD" w:rsidP="004768CD">
            <w:pPr>
              <w:jc w:val="center"/>
              <w:rPr>
                <w:rFonts w:ascii="GHEA Grapalat" w:hAnsi="GHEA Grapalat"/>
                <w:sz w:val="20"/>
                <w:szCs w:val="20"/>
              </w:rPr>
            </w:pPr>
          </w:p>
        </w:tc>
        <w:tc>
          <w:tcPr>
            <w:tcW w:w="1134" w:type="dxa"/>
            <w:vAlign w:val="center"/>
          </w:tcPr>
          <w:p w14:paraId="5DB36C42" w14:textId="77777777" w:rsidR="004768CD" w:rsidRPr="006853F7" w:rsidRDefault="004768CD" w:rsidP="004768CD">
            <w:pPr>
              <w:jc w:val="center"/>
              <w:rPr>
                <w:rFonts w:ascii="GHEA Grapalat" w:hAnsi="GHEA Grapalat"/>
                <w:sz w:val="20"/>
                <w:szCs w:val="20"/>
              </w:rPr>
            </w:pPr>
          </w:p>
        </w:tc>
        <w:tc>
          <w:tcPr>
            <w:tcW w:w="850" w:type="dxa"/>
            <w:vAlign w:val="center"/>
          </w:tcPr>
          <w:p w14:paraId="474D1949" w14:textId="3968B55D" w:rsidR="004768CD" w:rsidRPr="00FA5671" w:rsidRDefault="004768CD" w:rsidP="004768CD">
            <w:pPr>
              <w:jc w:val="center"/>
              <w:rPr>
                <w:rFonts w:ascii="GHEA Grapalat" w:hAnsi="GHEA Grapalat"/>
                <w:sz w:val="20"/>
                <w:szCs w:val="20"/>
              </w:rPr>
            </w:pPr>
            <w:r w:rsidRPr="004033A2">
              <w:rPr>
                <w:rFonts w:ascii="GHEA Grapalat" w:hAnsi="GHEA Grapalat" w:cs="Arial"/>
                <w:color w:val="000000"/>
                <w:sz w:val="20"/>
                <w:szCs w:val="20"/>
              </w:rPr>
              <w:t>1452</w:t>
            </w:r>
          </w:p>
        </w:tc>
        <w:tc>
          <w:tcPr>
            <w:tcW w:w="709" w:type="dxa"/>
            <w:vAlign w:val="center"/>
          </w:tcPr>
          <w:p w14:paraId="73CFE247" w14:textId="1EF1CD3C" w:rsidR="004768CD" w:rsidRDefault="004768CD" w:rsidP="004768CD">
            <w:pPr>
              <w:jc w:val="center"/>
            </w:pPr>
            <w:r>
              <w:rPr>
                <w:rFonts w:ascii="GHEA Grapalat" w:hAnsi="GHEA Grapalat" w:cs="Arial"/>
                <w:color w:val="222222"/>
                <w:sz w:val="18"/>
                <w:szCs w:val="18"/>
                <w:shd w:val="clear" w:color="auto" w:fill="FFFFFF"/>
                <w:lang w:val="hy-AM"/>
              </w:rPr>
              <w:t>Г. Гюмри, Ул. А. Манукян 4</w:t>
            </w:r>
          </w:p>
        </w:tc>
        <w:tc>
          <w:tcPr>
            <w:tcW w:w="821" w:type="dxa"/>
            <w:vAlign w:val="center"/>
          </w:tcPr>
          <w:p w14:paraId="0928B90E" w14:textId="77777777" w:rsidR="004768CD" w:rsidRPr="00E21EA7" w:rsidRDefault="004768CD" w:rsidP="004768C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284" w:type="dxa"/>
          </w:tcPr>
          <w:p w14:paraId="7A4FF9EA" w14:textId="0C0E93C2" w:rsidR="004768CD" w:rsidRPr="004768CD" w:rsidRDefault="004768CD" w:rsidP="004768CD">
            <w:pPr>
              <w:jc w:val="center"/>
              <w:rPr>
                <w:rFonts w:ascii="GHEA Grapalat" w:hAnsi="GHEA Grapalat"/>
                <w:sz w:val="22"/>
                <w:szCs w:val="22"/>
              </w:rPr>
            </w:pPr>
            <w:r w:rsidRPr="004768CD">
              <w:rPr>
                <w:rFonts w:ascii="GHEA Grapalat" w:hAnsi="GHEA Grapalat"/>
                <w:sz w:val="22"/>
                <w:szCs w:val="22"/>
              </w:rPr>
              <w:t>В случае выделения финансовых средств, после вступления в силу соглашения, заключаем</w:t>
            </w:r>
            <w:r w:rsidRPr="004768CD">
              <w:rPr>
                <w:rFonts w:ascii="GHEA Grapalat" w:hAnsi="GHEA Grapalat"/>
                <w:sz w:val="22"/>
                <w:szCs w:val="22"/>
              </w:rPr>
              <w:lastRenderedPageBreak/>
              <w:t>ого между сторонами, — до 25.05.2026.</w:t>
            </w:r>
          </w:p>
        </w:tc>
      </w:tr>
      <w:tr w:rsidR="004768CD" w:rsidRPr="00B138F3" w14:paraId="6291E34E" w14:textId="77777777" w:rsidTr="00793949">
        <w:trPr>
          <w:trHeight w:val="246"/>
          <w:jc w:val="center"/>
        </w:trPr>
        <w:tc>
          <w:tcPr>
            <w:tcW w:w="1242" w:type="dxa"/>
            <w:vAlign w:val="center"/>
          </w:tcPr>
          <w:p w14:paraId="7A2EE616" w14:textId="77777777" w:rsidR="004768CD" w:rsidRPr="00DD2F5B" w:rsidRDefault="004768CD" w:rsidP="004768CD">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2715" w:type="dxa"/>
            <w:vAlign w:val="center"/>
          </w:tcPr>
          <w:p w14:paraId="743DCEBA" w14:textId="7D8E047B" w:rsidR="004768CD" w:rsidRPr="00B3789B" w:rsidRDefault="004768CD" w:rsidP="004768CD">
            <w:pPr>
              <w:jc w:val="center"/>
              <w:rPr>
                <w:rFonts w:ascii="GHEA Grapalat" w:hAnsi="GHEA Grapalat"/>
                <w:sz w:val="20"/>
                <w:szCs w:val="20"/>
              </w:rPr>
            </w:pPr>
            <w:r>
              <w:rPr>
                <w:rFonts w:ascii="GHEA Grapalat" w:hAnsi="GHEA Grapalat" w:cs="Calibri"/>
                <w:sz w:val="20"/>
                <w:szCs w:val="20"/>
              </w:rPr>
              <w:t>15811130</w:t>
            </w:r>
          </w:p>
        </w:tc>
        <w:tc>
          <w:tcPr>
            <w:tcW w:w="1559" w:type="dxa"/>
            <w:vAlign w:val="center"/>
          </w:tcPr>
          <w:p w14:paraId="0230B5C7" w14:textId="0EAF5D4B" w:rsidR="004768CD" w:rsidRPr="004030EC" w:rsidRDefault="004768CD" w:rsidP="004768CD">
            <w:pPr>
              <w:jc w:val="center"/>
              <w:rPr>
                <w:rFonts w:ascii="GHEA Grapalat" w:hAnsi="GHEA Grapalat"/>
                <w:sz w:val="20"/>
                <w:szCs w:val="20"/>
              </w:rPr>
            </w:pPr>
            <w:r w:rsidRPr="00845C15">
              <w:rPr>
                <w:rFonts w:ascii="GHEA Grapalat" w:hAnsi="GHEA Grapalat"/>
              </w:rPr>
              <w:t>Булочка</w:t>
            </w:r>
          </w:p>
        </w:tc>
        <w:tc>
          <w:tcPr>
            <w:tcW w:w="1187" w:type="dxa"/>
          </w:tcPr>
          <w:p w14:paraId="21BA3EAE" w14:textId="7073D8DA" w:rsidR="004768CD" w:rsidRPr="00A71D81" w:rsidRDefault="004768CD" w:rsidP="004768CD">
            <w:pPr>
              <w:jc w:val="center"/>
              <w:rPr>
                <w:rFonts w:ascii="GHEA Grapalat" w:hAnsi="GHEA Grapalat"/>
                <w:sz w:val="20"/>
              </w:rPr>
            </w:pPr>
          </w:p>
        </w:tc>
        <w:tc>
          <w:tcPr>
            <w:tcW w:w="2205" w:type="dxa"/>
          </w:tcPr>
          <w:p w14:paraId="01035336" w14:textId="34DE7EF0" w:rsidR="004768CD" w:rsidRPr="00804DC8" w:rsidRDefault="004768CD" w:rsidP="004768CD">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согласно № 2-III-4.9-01-2010 требования, предъявляемые к гигиеническим нормативам, безопасности, маркировке и упаковке, в соответствии со статьей 9 Закона РА "О безопасности пищевых продуктов". обязательное условие: перевозка пищевых продуктов должна осуществляться транспортными средствами, соответствующими требованиям, </w:t>
            </w:r>
            <w:r w:rsidRPr="00DA19C1">
              <w:rPr>
                <w:rFonts w:ascii="GHEA Grapalat" w:hAnsi="GHEA Grapalat"/>
                <w:sz w:val="20"/>
                <w:lang w:val="hy-AM"/>
              </w:rPr>
              <w:lastRenderedPageBreak/>
              <w:t>установленным правовыми актами в области безопасности пищевых продуктов:</w:t>
            </w:r>
          </w:p>
        </w:tc>
        <w:tc>
          <w:tcPr>
            <w:tcW w:w="1085" w:type="dxa"/>
            <w:vAlign w:val="center"/>
          </w:tcPr>
          <w:p w14:paraId="779BF95C" w14:textId="221A1B91" w:rsidR="004768CD" w:rsidRPr="00DA19C1" w:rsidRDefault="004768CD" w:rsidP="004768CD">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35BA27D9" w14:textId="77777777" w:rsidR="004768CD" w:rsidRPr="006853F7" w:rsidRDefault="004768CD" w:rsidP="004768CD">
            <w:pPr>
              <w:jc w:val="center"/>
              <w:rPr>
                <w:rFonts w:ascii="GHEA Grapalat" w:hAnsi="GHEA Grapalat"/>
                <w:sz w:val="20"/>
                <w:szCs w:val="20"/>
                <w:lang w:val="hy-AM"/>
              </w:rPr>
            </w:pPr>
          </w:p>
        </w:tc>
        <w:tc>
          <w:tcPr>
            <w:tcW w:w="1134" w:type="dxa"/>
            <w:vAlign w:val="center"/>
          </w:tcPr>
          <w:p w14:paraId="419784BA" w14:textId="77777777" w:rsidR="004768CD" w:rsidRPr="006853F7" w:rsidRDefault="004768CD" w:rsidP="004768CD">
            <w:pPr>
              <w:jc w:val="center"/>
              <w:rPr>
                <w:rFonts w:ascii="GHEA Grapalat" w:hAnsi="GHEA Grapalat"/>
                <w:sz w:val="20"/>
                <w:szCs w:val="20"/>
                <w:lang w:val="hy-AM"/>
              </w:rPr>
            </w:pPr>
          </w:p>
        </w:tc>
        <w:tc>
          <w:tcPr>
            <w:tcW w:w="850" w:type="dxa"/>
            <w:vAlign w:val="center"/>
          </w:tcPr>
          <w:p w14:paraId="6CCBA5B0" w14:textId="5AA0E161" w:rsidR="004768CD" w:rsidRPr="00FA5671" w:rsidRDefault="004768CD" w:rsidP="004768CD">
            <w:pPr>
              <w:jc w:val="center"/>
              <w:rPr>
                <w:rFonts w:ascii="GHEA Grapalat" w:hAnsi="GHEA Grapalat"/>
                <w:sz w:val="20"/>
                <w:szCs w:val="20"/>
                <w:lang w:val="hy-AM"/>
              </w:rPr>
            </w:pPr>
            <w:r w:rsidRPr="004033A2">
              <w:rPr>
                <w:rFonts w:ascii="GHEA Grapalat" w:hAnsi="GHEA Grapalat" w:cs="Arial"/>
                <w:color w:val="000000"/>
                <w:sz w:val="20"/>
                <w:szCs w:val="20"/>
              </w:rPr>
              <w:t>33868</w:t>
            </w:r>
          </w:p>
        </w:tc>
        <w:tc>
          <w:tcPr>
            <w:tcW w:w="709" w:type="dxa"/>
            <w:vAlign w:val="center"/>
          </w:tcPr>
          <w:p w14:paraId="5BA05423" w14:textId="6E82A4D0" w:rsidR="004768CD" w:rsidRDefault="004768CD" w:rsidP="004768CD">
            <w:pPr>
              <w:jc w:val="center"/>
            </w:pPr>
            <w:r>
              <w:rPr>
                <w:rFonts w:ascii="GHEA Grapalat" w:hAnsi="GHEA Grapalat" w:cs="Arial"/>
                <w:color w:val="222222"/>
                <w:sz w:val="18"/>
                <w:szCs w:val="18"/>
                <w:shd w:val="clear" w:color="auto" w:fill="FFFFFF"/>
                <w:lang w:val="hy-AM"/>
              </w:rPr>
              <w:t>Г. Гюмри, Ул. А. Манукян 4</w:t>
            </w:r>
          </w:p>
        </w:tc>
        <w:tc>
          <w:tcPr>
            <w:tcW w:w="821" w:type="dxa"/>
            <w:vAlign w:val="center"/>
          </w:tcPr>
          <w:p w14:paraId="30C89EA7" w14:textId="77777777" w:rsidR="004768CD" w:rsidRPr="00E21EA7" w:rsidRDefault="004768CD" w:rsidP="004768C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284" w:type="dxa"/>
          </w:tcPr>
          <w:p w14:paraId="1B7B41A4" w14:textId="115E17CB" w:rsidR="004768CD" w:rsidRPr="004768CD" w:rsidRDefault="004768CD" w:rsidP="004768CD">
            <w:pPr>
              <w:jc w:val="center"/>
              <w:rPr>
                <w:rFonts w:ascii="GHEA Grapalat" w:hAnsi="GHEA Grapalat"/>
                <w:sz w:val="22"/>
                <w:szCs w:val="22"/>
              </w:rPr>
            </w:pPr>
            <w:r w:rsidRPr="004768CD">
              <w:rPr>
                <w:rFonts w:ascii="GHEA Grapalat" w:hAnsi="GHEA Grapalat"/>
                <w:sz w:val="22"/>
                <w:szCs w:val="22"/>
              </w:rPr>
              <w:t>В случае выделения финансовых средств, после вступления в силу соглашения, заключаемого между сторонами, — до 25.05.2026.</w:t>
            </w:r>
          </w:p>
        </w:tc>
      </w:tr>
      <w:tr w:rsidR="004768CD" w:rsidRPr="00B138F3" w14:paraId="7614FE9E" w14:textId="77777777" w:rsidTr="00793949">
        <w:trPr>
          <w:trHeight w:val="246"/>
          <w:jc w:val="center"/>
        </w:trPr>
        <w:tc>
          <w:tcPr>
            <w:tcW w:w="1242" w:type="dxa"/>
            <w:vAlign w:val="center"/>
          </w:tcPr>
          <w:p w14:paraId="11CA000E" w14:textId="77777777" w:rsidR="004768CD" w:rsidRPr="00DD2F5B" w:rsidRDefault="004768CD" w:rsidP="004768CD">
            <w:pPr>
              <w:widowControl w:val="0"/>
              <w:jc w:val="center"/>
              <w:rPr>
                <w:rFonts w:ascii="GHEA Grapalat" w:hAnsi="GHEA Grapalat"/>
                <w:sz w:val="16"/>
                <w:szCs w:val="16"/>
                <w:lang w:val="hy-AM"/>
              </w:rPr>
            </w:pPr>
            <w:r>
              <w:rPr>
                <w:rFonts w:ascii="GHEA Grapalat" w:hAnsi="GHEA Grapalat"/>
                <w:sz w:val="16"/>
                <w:szCs w:val="16"/>
                <w:lang w:val="hy-AM"/>
              </w:rPr>
              <w:t>3</w:t>
            </w:r>
          </w:p>
        </w:tc>
        <w:tc>
          <w:tcPr>
            <w:tcW w:w="2715" w:type="dxa"/>
            <w:vAlign w:val="center"/>
          </w:tcPr>
          <w:p w14:paraId="0D70CEF6" w14:textId="07018BA2" w:rsidR="004768CD" w:rsidRPr="00B3789B" w:rsidRDefault="004768CD" w:rsidP="004768CD">
            <w:pPr>
              <w:jc w:val="center"/>
              <w:rPr>
                <w:rFonts w:ascii="GHEA Grapalat" w:hAnsi="GHEA Grapalat"/>
                <w:sz w:val="20"/>
                <w:szCs w:val="20"/>
              </w:rPr>
            </w:pPr>
            <w:r>
              <w:rPr>
                <w:rFonts w:ascii="GHEA Grapalat" w:hAnsi="GHEA Grapalat" w:cs="Calibri"/>
                <w:sz w:val="20"/>
                <w:szCs w:val="20"/>
              </w:rPr>
              <w:t>03222128</w:t>
            </w:r>
          </w:p>
        </w:tc>
        <w:tc>
          <w:tcPr>
            <w:tcW w:w="1559" w:type="dxa"/>
            <w:vAlign w:val="center"/>
          </w:tcPr>
          <w:p w14:paraId="3BC07DD9" w14:textId="789AC7CE" w:rsidR="004768CD" w:rsidRPr="004030EC" w:rsidRDefault="004768CD" w:rsidP="004768CD">
            <w:pPr>
              <w:jc w:val="center"/>
              <w:rPr>
                <w:rFonts w:ascii="GHEA Grapalat" w:hAnsi="GHEA Grapalat"/>
                <w:sz w:val="20"/>
                <w:szCs w:val="20"/>
              </w:rPr>
            </w:pPr>
            <w:r w:rsidRPr="00845C15">
              <w:rPr>
                <w:rFonts w:ascii="GHEA Grapalat" w:hAnsi="GHEA Grapalat"/>
              </w:rPr>
              <w:t>Яблоко</w:t>
            </w:r>
          </w:p>
        </w:tc>
        <w:tc>
          <w:tcPr>
            <w:tcW w:w="1187" w:type="dxa"/>
          </w:tcPr>
          <w:p w14:paraId="62A8B670" w14:textId="27532400" w:rsidR="004768CD" w:rsidRPr="00A71D81" w:rsidRDefault="004768CD" w:rsidP="004768CD">
            <w:pPr>
              <w:jc w:val="center"/>
              <w:rPr>
                <w:rFonts w:ascii="GHEA Grapalat" w:hAnsi="GHEA Grapalat"/>
                <w:sz w:val="20"/>
              </w:rPr>
            </w:pPr>
          </w:p>
        </w:tc>
        <w:tc>
          <w:tcPr>
            <w:tcW w:w="2205" w:type="dxa"/>
          </w:tcPr>
          <w:p w14:paraId="7D6BC0E6" w14:textId="55B9C31B" w:rsidR="004768CD" w:rsidRPr="00804DC8" w:rsidRDefault="004768CD" w:rsidP="004768CD">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сустава № 2-III-4.9-01-2010 требования, предъявляемые к гигиеническим нормативам, безопастности, маркировке и упаковке, в связи со статьями 9 Закона РА "О безопастность пищевых продуктов".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w:t>
            </w:r>
            <w:r w:rsidRPr="00DA19C1">
              <w:rPr>
                <w:rFonts w:ascii="GHEA Grapalat" w:hAnsi="GHEA Grapalat"/>
                <w:sz w:val="20"/>
                <w:lang w:val="hy-AM"/>
              </w:rPr>
              <w:lastRenderedPageBreak/>
              <w:t>области безопасности пищевых продуктов:</w:t>
            </w:r>
          </w:p>
        </w:tc>
        <w:tc>
          <w:tcPr>
            <w:tcW w:w="1085" w:type="dxa"/>
            <w:vAlign w:val="center"/>
          </w:tcPr>
          <w:p w14:paraId="29D42C12" w14:textId="77777777" w:rsidR="004768CD" w:rsidRPr="00804DC8" w:rsidRDefault="004768CD" w:rsidP="004768CD">
            <w:pPr>
              <w:jc w:val="center"/>
              <w:rPr>
                <w:rFonts w:ascii="GHEA Grapalat" w:hAnsi="GHEA Grapalat"/>
                <w:sz w:val="20"/>
                <w:szCs w:val="20"/>
                <w:lang w:val="hy-AM"/>
              </w:rPr>
            </w:pPr>
            <w:r>
              <w:rPr>
                <w:rFonts w:ascii="GHEA Grapalat" w:hAnsi="GHEA Grapalat" w:cs="Arial"/>
                <w:sz w:val="20"/>
                <w:szCs w:val="20"/>
              </w:rPr>
              <w:lastRenderedPageBreak/>
              <w:t>кг</w:t>
            </w:r>
          </w:p>
        </w:tc>
        <w:tc>
          <w:tcPr>
            <w:tcW w:w="1559" w:type="dxa"/>
            <w:vAlign w:val="center"/>
          </w:tcPr>
          <w:p w14:paraId="4BAB7366" w14:textId="77777777" w:rsidR="004768CD" w:rsidRPr="006853F7" w:rsidRDefault="004768CD" w:rsidP="004768CD">
            <w:pPr>
              <w:jc w:val="center"/>
              <w:rPr>
                <w:rFonts w:ascii="GHEA Grapalat" w:hAnsi="GHEA Grapalat"/>
                <w:sz w:val="20"/>
                <w:szCs w:val="20"/>
                <w:lang w:val="hy-AM"/>
              </w:rPr>
            </w:pPr>
          </w:p>
        </w:tc>
        <w:tc>
          <w:tcPr>
            <w:tcW w:w="1134" w:type="dxa"/>
            <w:vAlign w:val="center"/>
          </w:tcPr>
          <w:p w14:paraId="0B76E720" w14:textId="77777777" w:rsidR="004768CD" w:rsidRPr="006853F7" w:rsidRDefault="004768CD" w:rsidP="004768CD">
            <w:pPr>
              <w:jc w:val="center"/>
              <w:rPr>
                <w:rFonts w:ascii="GHEA Grapalat" w:hAnsi="GHEA Grapalat"/>
                <w:sz w:val="20"/>
                <w:szCs w:val="20"/>
                <w:lang w:val="hy-AM"/>
              </w:rPr>
            </w:pPr>
          </w:p>
        </w:tc>
        <w:tc>
          <w:tcPr>
            <w:tcW w:w="850" w:type="dxa"/>
            <w:vAlign w:val="center"/>
          </w:tcPr>
          <w:p w14:paraId="6B8D6CA5" w14:textId="56050FA7" w:rsidR="004768CD" w:rsidRPr="00FA5671" w:rsidRDefault="004768CD" w:rsidP="004768CD">
            <w:pPr>
              <w:jc w:val="center"/>
              <w:rPr>
                <w:rFonts w:ascii="GHEA Grapalat" w:hAnsi="GHEA Grapalat"/>
                <w:sz w:val="20"/>
                <w:szCs w:val="20"/>
                <w:lang w:val="hy-AM"/>
              </w:rPr>
            </w:pPr>
            <w:r w:rsidRPr="004033A2">
              <w:rPr>
                <w:rFonts w:ascii="GHEA Grapalat" w:hAnsi="GHEA Grapalat" w:cs="Arial"/>
                <w:color w:val="000000"/>
                <w:sz w:val="20"/>
                <w:szCs w:val="20"/>
              </w:rPr>
              <w:t>1936</w:t>
            </w:r>
          </w:p>
        </w:tc>
        <w:tc>
          <w:tcPr>
            <w:tcW w:w="709" w:type="dxa"/>
            <w:vAlign w:val="center"/>
          </w:tcPr>
          <w:p w14:paraId="2B8DF4B9" w14:textId="1AFF823C" w:rsidR="004768CD" w:rsidRDefault="004768CD" w:rsidP="004768CD">
            <w:pPr>
              <w:jc w:val="center"/>
            </w:pPr>
            <w:r>
              <w:rPr>
                <w:rFonts w:ascii="GHEA Grapalat" w:hAnsi="GHEA Grapalat" w:cs="Arial"/>
                <w:color w:val="222222"/>
                <w:sz w:val="18"/>
                <w:szCs w:val="18"/>
                <w:shd w:val="clear" w:color="auto" w:fill="FFFFFF"/>
                <w:lang w:val="hy-AM"/>
              </w:rPr>
              <w:t>Г. Гюмри, Ул. А. Манукян 4</w:t>
            </w:r>
          </w:p>
        </w:tc>
        <w:tc>
          <w:tcPr>
            <w:tcW w:w="821" w:type="dxa"/>
            <w:vAlign w:val="center"/>
          </w:tcPr>
          <w:p w14:paraId="7FF21D91" w14:textId="77777777" w:rsidR="004768CD" w:rsidRPr="00E21EA7" w:rsidRDefault="004768CD" w:rsidP="004768C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284" w:type="dxa"/>
          </w:tcPr>
          <w:p w14:paraId="06654502" w14:textId="2412046C" w:rsidR="004768CD" w:rsidRPr="004768CD" w:rsidRDefault="004768CD" w:rsidP="004768CD">
            <w:pPr>
              <w:jc w:val="center"/>
              <w:rPr>
                <w:rFonts w:ascii="GHEA Grapalat" w:hAnsi="GHEA Grapalat"/>
                <w:sz w:val="22"/>
                <w:szCs w:val="22"/>
              </w:rPr>
            </w:pPr>
            <w:r w:rsidRPr="004768CD">
              <w:rPr>
                <w:rFonts w:ascii="GHEA Grapalat" w:hAnsi="GHEA Grapalat"/>
                <w:sz w:val="22"/>
                <w:szCs w:val="22"/>
              </w:rPr>
              <w:t>В случае выделения финансовых средств, после вступления в силу соглашения, заключаемого между сторонами, — до 25.05.2026.</w:t>
            </w:r>
          </w:p>
        </w:tc>
      </w:tr>
      <w:tr w:rsidR="004768CD" w:rsidRPr="00B138F3" w14:paraId="7B8629E7" w14:textId="77777777" w:rsidTr="00793949">
        <w:trPr>
          <w:trHeight w:val="246"/>
          <w:jc w:val="center"/>
        </w:trPr>
        <w:tc>
          <w:tcPr>
            <w:tcW w:w="1242" w:type="dxa"/>
            <w:vAlign w:val="center"/>
          </w:tcPr>
          <w:p w14:paraId="1E78E9A3" w14:textId="77777777" w:rsidR="004768CD" w:rsidRPr="00DD2F5B" w:rsidRDefault="004768CD" w:rsidP="004768CD">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4D2600F0" w:rsidR="004768CD" w:rsidRPr="00B3789B" w:rsidRDefault="004768CD" w:rsidP="004768CD">
            <w:pPr>
              <w:jc w:val="center"/>
              <w:rPr>
                <w:rFonts w:ascii="GHEA Grapalat" w:hAnsi="GHEA Grapalat"/>
                <w:sz w:val="20"/>
                <w:szCs w:val="20"/>
              </w:rPr>
            </w:pPr>
            <w:r>
              <w:rPr>
                <w:rFonts w:ascii="GHEA Grapalat" w:hAnsi="GHEA Grapalat" w:cs="Calibri"/>
                <w:color w:val="000000"/>
                <w:sz w:val="20"/>
                <w:szCs w:val="20"/>
              </w:rPr>
              <w:t>15551300</w:t>
            </w:r>
          </w:p>
        </w:tc>
        <w:tc>
          <w:tcPr>
            <w:tcW w:w="1559" w:type="dxa"/>
            <w:vAlign w:val="center"/>
          </w:tcPr>
          <w:p w14:paraId="05FB3F13" w14:textId="64F02790" w:rsidR="004768CD" w:rsidRPr="004030EC" w:rsidRDefault="004768CD" w:rsidP="004768CD">
            <w:pPr>
              <w:jc w:val="center"/>
              <w:rPr>
                <w:rFonts w:ascii="GHEA Grapalat" w:hAnsi="GHEA Grapalat"/>
                <w:sz w:val="20"/>
                <w:szCs w:val="20"/>
              </w:rPr>
            </w:pPr>
            <w:r w:rsidRPr="00845C15">
              <w:rPr>
                <w:rFonts w:ascii="GHEA Grapalat" w:hAnsi="GHEA Grapalat"/>
              </w:rPr>
              <w:t>Йогурт</w:t>
            </w:r>
          </w:p>
        </w:tc>
        <w:tc>
          <w:tcPr>
            <w:tcW w:w="1187" w:type="dxa"/>
          </w:tcPr>
          <w:p w14:paraId="12AF766D" w14:textId="3B98D0C4" w:rsidR="004768CD" w:rsidRPr="00A71D81" w:rsidRDefault="004768CD" w:rsidP="004768CD">
            <w:pPr>
              <w:jc w:val="center"/>
              <w:rPr>
                <w:rFonts w:ascii="GHEA Grapalat" w:hAnsi="GHEA Grapalat"/>
                <w:sz w:val="20"/>
              </w:rPr>
            </w:pPr>
          </w:p>
        </w:tc>
        <w:tc>
          <w:tcPr>
            <w:tcW w:w="2205" w:type="dxa"/>
          </w:tcPr>
          <w:p w14:paraId="705EE1C0" w14:textId="4F7B305F" w:rsidR="004768CD" w:rsidRPr="00A71D81" w:rsidRDefault="004768CD" w:rsidP="004768CD">
            <w:pPr>
              <w:jc w:val="center"/>
              <w:rPr>
                <w:rFonts w:ascii="GHEA Grapalat" w:hAnsi="GHEA Grapalat"/>
                <w:sz w:val="20"/>
              </w:rPr>
            </w:pPr>
            <w:r w:rsidRPr="00DA19C1">
              <w:rPr>
                <w:rFonts w:ascii="GHEA Grapalat" w:hAnsi="GHEA Grapalat"/>
                <w:sz w:val="20"/>
              </w:rPr>
              <w:t xml:space="preserve">Йогурт, расфасованный в потребительскую тару 90-100 г, жирностью 1,5%, с различными вкусами, остаточный срок годности не менее 7 дней. срок годности не более 30 дней со дня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w:t>
            </w:r>
            <w:r w:rsidRPr="00DA19C1">
              <w:rPr>
                <w:rFonts w:ascii="GHEA Grapalat" w:hAnsi="GHEA Grapalat"/>
                <w:sz w:val="20"/>
              </w:rPr>
              <w:lastRenderedPageBreak/>
              <w:t>033/2013:</w:t>
            </w:r>
          </w:p>
        </w:tc>
        <w:tc>
          <w:tcPr>
            <w:tcW w:w="1085" w:type="dxa"/>
            <w:vAlign w:val="center"/>
          </w:tcPr>
          <w:p w14:paraId="03077EC3" w14:textId="59351D64" w:rsidR="004768CD" w:rsidRPr="00804DC8" w:rsidRDefault="004768CD" w:rsidP="004768CD">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5196A3A1" w14:textId="77777777" w:rsidR="004768CD" w:rsidRPr="006853F7" w:rsidRDefault="004768CD" w:rsidP="004768CD">
            <w:pPr>
              <w:jc w:val="center"/>
              <w:rPr>
                <w:rFonts w:ascii="GHEA Grapalat" w:hAnsi="GHEA Grapalat"/>
                <w:sz w:val="20"/>
                <w:szCs w:val="20"/>
              </w:rPr>
            </w:pPr>
          </w:p>
        </w:tc>
        <w:tc>
          <w:tcPr>
            <w:tcW w:w="1134" w:type="dxa"/>
            <w:vAlign w:val="center"/>
          </w:tcPr>
          <w:p w14:paraId="1B103873" w14:textId="77777777" w:rsidR="004768CD" w:rsidRPr="006853F7" w:rsidRDefault="004768CD" w:rsidP="004768CD">
            <w:pPr>
              <w:jc w:val="center"/>
              <w:rPr>
                <w:rFonts w:ascii="GHEA Grapalat" w:hAnsi="GHEA Grapalat"/>
                <w:sz w:val="20"/>
                <w:szCs w:val="20"/>
              </w:rPr>
            </w:pPr>
          </w:p>
        </w:tc>
        <w:tc>
          <w:tcPr>
            <w:tcW w:w="850" w:type="dxa"/>
            <w:vAlign w:val="center"/>
          </w:tcPr>
          <w:p w14:paraId="58525FE7" w14:textId="11B22B6C" w:rsidR="004768CD" w:rsidRPr="00FA5671" w:rsidRDefault="004768CD" w:rsidP="004768CD">
            <w:pPr>
              <w:jc w:val="center"/>
              <w:rPr>
                <w:rFonts w:ascii="GHEA Grapalat" w:hAnsi="GHEA Grapalat"/>
                <w:sz w:val="20"/>
                <w:szCs w:val="20"/>
              </w:rPr>
            </w:pPr>
            <w:r w:rsidRPr="004033A2">
              <w:rPr>
                <w:rFonts w:ascii="GHEA Grapalat" w:hAnsi="GHEA Grapalat" w:cs="Arial"/>
                <w:color w:val="000000"/>
                <w:sz w:val="20"/>
                <w:szCs w:val="20"/>
              </w:rPr>
              <w:t>19353</w:t>
            </w:r>
          </w:p>
        </w:tc>
        <w:tc>
          <w:tcPr>
            <w:tcW w:w="709" w:type="dxa"/>
            <w:vAlign w:val="center"/>
          </w:tcPr>
          <w:p w14:paraId="6B360FBC" w14:textId="7D5453EB" w:rsidR="004768CD" w:rsidRDefault="004768CD" w:rsidP="004768CD">
            <w:pPr>
              <w:jc w:val="center"/>
            </w:pPr>
            <w:r>
              <w:rPr>
                <w:rFonts w:ascii="GHEA Grapalat" w:hAnsi="GHEA Grapalat" w:cs="Arial"/>
                <w:color w:val="222222"/>
                <w:sz w:val="18"/>
                <w:szCs w:val="18"/>
                <w:shd w:val="clear" w:color="auto" w:fill="FFFFFF"/>
                <w:lang w:val="hy-AM"/>
              </w:rPr>
              <w:t>Г. Гюмри, Ул. А. Манукян 4</w:t>
            </w:r>
          </w:p>
        </w:tc>
        <w:tc>
          <w:tcPr>
            <w:tcW w:w="821" w:type="dxa"/>
            <w:vAlign w:val="center"/>
          </w:tcPr>
          <w:p w14:paraId="140691F1" w14:textId="77777777" w:rsidR="004768CD" w:rsidRPr="00E21EA7" w:rsidRDefault="004768CD" w:rsidP="004768C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284" w:type="dxa"/>
          </w:tcPr>
          <w:p w14:paraId="5B197ABA" w14:textId="5D6A4653" w:rsidR="004768CD" w:rsidRPr="004768CD" w:rsidRDefault="004768CD" w:rsidP="004768CD">
            <w:pPr>
              <w:jc w:val="center"/>
              <w:rPr>
                <w:rFonts w:ascii="GHEA Grapalat" w:hAnsi="GHEA Grapalat"/>
                <w:sz w:val="22"/>
                <w:szCs w:val="22"/>
              </w:rPr>
            </w:pPr>
            <w:r w:rsidRPr="004768CD">
              <w:rPr>
                <w:rFonts w:ascii="GHEA Grapalat" w:hAnsi="GHEA Grapalat"/>
                <w:sz w:val="22"/>
                <w:szCs w:val="22"/>
              </w:rPr>
              <w:t>В случае выделения финансовых средств, после вступления в силу соглашения, заключаемого между сторонами, — до 25.05.2026.</w:t>
            </w:r>
          </w:p>
        </w:tc>
      </w:tr>
      <w:tr w:rsidR="004768CD" w:rsidRPr="00B138F3" w14:paraId="7CB329E1" w14:textId="77777777" w:rsidTr="00793949">
        <w:trPr>
          <w:trHeight w:val="246"/>
          <w:jc w:val="center"/>
        </w:trPr>
        <w:tc>
          <w:tcPr>
            <w:tcW w:w="1242" w:type="dxa"/>
            <w:vAlign w:val="center"/>
          </w:tcPr>
          <w:p w14:paraId="6502782E" w14:textId="77777777" w:rsidR="004768CD" w:rsidRPr="00DD2F5B" w:rsidRDefault="004768CD" w:rsidP="004768CD">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5C3E245C" w:rsidR="004768CD" w:rsidRPr="00B3789B" w:rsidRDefault="004768CD" w:rsidP="004768CD">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0A96DF0D" w14:textId="6C2AB7B8" w:rsidR="004768CD" w:rsidRPr="004030EC" w:rsidRDefault="004768CD" w:rsidP="004768CD">
            <w:pPr>
              <w:jc w:val="center"/>
              <w:rPr>
                <w:rFonts w:ascii="GHEA Grapalat" w:hAnsi="GHEA Grapalat"/>
                <w:sz w:val="20"/>
                <w:szCs w:val="20"/>
              </w:rPr>
            </w:pPr>
            <w:proofErr w:type="spellStart"/>
            <w:r w:rsidRPr="00845C15">
              <w:rPr>
                <w:rFonts w:ascii="GHEA Grapalat" w:hAnsi="GHEA Grapalat"/>
              </w:rPr>
              <w:t>Мацон</w:t>
            </w:r>
            <w:proofErr w:type="spellEnd"/>
          </w:p>
        </w:tc>
        <w:tc>
          <w:tcPr>
            <w:tcW w:w="1187" w:type="dxa"/>
          </w:tcPr>
          <w:p w14:paraId="58F7AF7E" w14:textId="708DD4F4" w:rsidR="004768CD" w:rsidRPr="00A71D81" w:rsidRDefault="004768CD" w:rsidP="004768CD">
            <w:pPr>
              <w:jc w:val="center"/>
              <w:rPr>
                <w:rFonts w:ascii="GHEA Grapalat" w:hAnsi="GHEA Grapalat"/>
                <w:sz w:val="20"/>
              </w:rPr>
            </w:pPr>
          </w:p>
        </w:tc>
        <w:tc>
          <w:tcPr>
            <w:tcW w:w="2205" w:type="dxa"/>
          </w:tcPr>
          <w:p w14:paraId="31145056" w14:textId="24FD0C12" w:rsidR="004768CD" w:rsidRPr="00A71D81" w:rsidRDefault="004768CD" w:rsidP="004768CD">
            <w:pPr>
              <w:jc w:val="center"/>
              <w:rPr>
                <w:rFonts w:ascii="GHEA Grapalat" w:hAnsi="GHEA Grapalat"/>
                <w:sz w:val="20"/>
              </w:rPr>
            </w:pPr>
            <w:r w:rsidRPr="00DA19C1">
              <w:rPr>
                <w:rFonts w:ascii="GHEA Grapalat" w:hAnsi="GHEA Grapalat"/>
                <w:sz w:val="20"/>
              </w:rPr>
              <w:t xml:space="preserve">HST 120-2005, </w:t>
            </w:r>
            <w:proofErr w:type="spellStart"/>
            <w:r w:rsidRPr="00DA19C1">
              <w:rPr>
                <w:rFonts w:ascii="GHEA Grapalat" w:hAnsi="GHEA Grapalat"/>
                <w:sz w:val="20"/>
              </w:rPr>
              <w:t>Мацон</w:t>
            </w:r>
            <w:proofErr w:type="spellEnd"/>
            <w:r w:rsidRPr="00DA19C1">
              <w:rPr>
                <w:rFonts w:ascii="GHEA Grapalat" w:hAnsi="GHEA Grapalat"/>
                <w:sz w:val="20"/>
              </w:rPr>
              <w:t xml:space="preserve">  из свежего коровьего молока, нежирный (максимум 2,5% жирности), кислотность 65-1000T.-4.9-01-2010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1085" w:type="dxa"/>
            <w:vAlign w:val="center"/>
          </w:tcPr>
          <w:p w14:paraId="735ACBBB" w14:textId="77777777" w:rsidR="004768CD" w:rsidRPr="00804DC8" w:rsidRDefault="004768CD" w:rsidP="004768CD">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46B2A0" w14:textId="77777777" w:rsidR="004768CD" w:rsidRPr="006853F7" w:rsidRDefault="004768CD" w:rsidP="004768CD">
            <w:pPr>
              <w:jc w:val="center"/>
              <w:rPr>
                <w:rFonts w:ascii="GHEA Grapalat" w:hAnsi="GHEA Grapalat"/>
                <w:sz w:val="20"/>
                <w:szCs w:val="20"/>
              </w:rPr>
            </w:pPr>
          </w:p>
        </w:tc>
        <w:tc>
          <w:tcPr>
            <w:tcW w:w="1134" w:type="dxa"/>
            <w:vAlign w:val="center"/>
          </w:tcPr>
          <w:p w14:paraId="1C3FA155" w14:textId="77777777" w:rsidR="004768CD" w:rsidRPr="006853F7" w:rsidRDefault="004768CD" w:rsidP="004768CD">
            <w:pPr>
              <w:jc w:val="center"/>
              <w:rPr>
                <w:rFonts w:ascii="GHEA Grapalat" w:hAnsi="GHEA Grapalat"/>
                <w:sz w:val="20"/>
                <w:szCs w:val="20"/>
              </w:rPr>
            </w:pPr>
          </w:p>
        </w:tc>
        <w:tc>
          <w:tcPr>
            <w:tcW w:w="850" w:type="dxa"/>
            <w:vAlign w:val="center"/>
          </w:tcPr>
          <w:p w14:paraId="501D016F" w14:textId="43EE7C9B" w:rsidR="004768CD" w:rsidRPr="00FA5671" w:rsidRDefault="004768CD" w:rsidP="004768CD">
            <w:pPr>
              <w:jc w:val="center"/>
              <w:rPr>
                <w:rFonts w:ascii="GHEA Grapalat" w:hAnsi="GHEA Grapalat"/>
                <w:sz w:val="20"/>
                <w:szCs w:val="20"/>
              </w:rPr>
            </w:pPr>
            <w:r w:rsidRPr="004033A2">
              <w:rPr>
                <w:rFonts w:ascii="GHEA Grapalat" w:hAnsi="GHEA Grapalat" w:cs="Arial"/>
                <w:color w:val="000000"/>
                <w:sz w:val="20"/>
                <w:szCs w:val="20"/>
              </w:rPr>
              <w:t>871</w:t>
            </w:r>
          </w:p>
        </w:tc>
        <w:tc>
          <w:tcPr>
            <w:tcW w:w="709" w:type="dxa"/>
            <w:vAlign w:val="center"/>
          </w:tcPr>
          <w:p w14:paraId="03CCEB13" w14:textId="38476AD8" w:rsidR="004768CD" w:rsidRDefault="004768CD" w:rsidP="004768CD">
            <w:pPr>
              <w:jc w:val="center"/>
            </w:pPr>
            <w:r>
              <w:rPr>
                <w:rFonts w:ascii="GHEA Grapalat" w:hAnsi="GHEA Grapalat" w:cs="Arial"/>
                <w:color w:val="222222"/>
                <w:sz w:val="18"/>
                <w:szCs w:val="18"/>
                <w:shd w:val="clear" w:color="auto" w:fill="FFFFFF"/>
                <w:lang w:val="hy-AM"/>
              </w:rPr>
              <w:t>Г. Гюмри, Ул. А. Манукян 4</w:t>
            </w:r>
          </w:p>
        </w:tc>
        <w:tc>
          <w:tcPr>
            <w:tcW w:w="821" w:type="dxa"/>
            <w:vAlign w:val="center"/>
          </w:tcPr>
          <w:p w14:paraId="6762F305" w14:textId="77777777" w:rsidR="004768CD" w:rsidRPr="00E21EA7" w:rsidRDefault="004768CD" w:rsidP="004768CD">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284" w:type="dxa"/>
          </w:tcPr>
          <w:p w14:paraId="5A11ECB8" w14:textId="3F961792" w:rsidR="004768CD" w:rsidRPr="004768CD" w:rsidRDefault="004768CD" w:rsidP="004768CD">
            <w:pPr>
              <w:jc w:val="center"/>
              <w:rPr>
                <w:rFonts w:ascii="GHEA Grapalat" w:hAnsi="GHEA Grapalat"/>
                <w:sz w:val="22"/>
                <w:szCs w:val="22"/>
              </w:rPr>
            </w:pPr>
            <w:r w:rsidRPr="004768CD">
              <w:rPr>
                <w:rFonts w:ascii="GHEA Grapalat" w:hAnsi="GHEA Grapalat"/>
                <w:sz w:val="22"/>
                <w:szCs w:val="22"/>
              </w:rPr>
              <w:t>В случае выделения финансовых средств, после вступления в силу соглашения, заключаемого между сторонами, — до 25.05.2026.</w:t>
            </w:r>
          </w:p>
        </w:tc>
      </w:tr>
    </w:tbl>
    <w:p w14:paraId="74468A7C"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Общие обязательные требования к товарной группе:                                                       </w:t>
      </w:r>
    </w:p>
    <w:p w14:paraId="513BBC0B" w14:textId="77777777" w:rsidR="001222D3" w:rsidRPr="001222D3" w:rsidRDefault="001222D3" w:rsidP="001222D3">
      <w:pPr>
        <w:widowControl w:val="0"/>
        <w:jc w:val="both"/>
        <w:rPr>
          <w:rFonts w:ascii="GHEA Grapalat" w:hAnsi="GHEA Grapalat"/>
        </w:rPr>
      </w:pPr>
      <w:r w:rsidRPr="001222D3">
        <w:rPr>
          <w:rFonts w:ascii="GHEA Grapalat" w:hAnsi="GHEA Grapalat"/>
        </w:rPr>
        <w:t>Безопасность, упаковка и маркировка:</w:t>
      </w:r>
    </w:p>
    <w:p w14:paraId="7BA9DBB7"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техническим регламентам «о безопасности зерна» (ТР ТС 015/2011), принятым решением Комиссии Таможенного союза от 9 декабря 2011 г. № 874  </w:t>
      </w:r>
    </w:p>
    <w:p w14:paraId="3E5F06FF"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требованиям «о безопасности пищевых продуктов» (ТР ТС 021/2011), принятым решением Комиссии </w:t>
      </w:r>
      <w:r w:rsidRPr="001222D3">
        <w:rPr>
          <w:rFonts w:ascii="GHEA Grapalat" w:hAnsi="GHEA Grapalat"/>
        </w:rPr>
        <w:lastRenderedPageBreak/>
        <w:t xml:space="preserve">Таможенного союза от 9 декабря 2011 года № 880.  </w:t>
      </w:r>
    </w:p>
    <w:p w14:paraId="5E9C46DE"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«пищевого продукта в части его маркировки» (ТР ТС 022/2011), принятому решением Комиссии Таможенного союза от 9 декабря 2011 года № 881 •  </w:t>
      </w:r>
    </w:p>
    <w:p w14:paraId="2C579182" w14:textId="77777777" w:rsidR="001222D3" w:rsidRPr="001222D3" w:rsidRDefault="001222D3" w:rsidP="001222D3">
      <w:pPr>
        <w:widowControl w:val="0"/>
        <w:jc w:val="both"/>
        <w:rPr>
          <w:rFonts w:ascii="GHEA Grapalat" w:hAnsi="GHEA Grapalat"/>
        </w:rPr>
      </w:pPr>
      <w:r w:rsidRPr="001222D3">
        <w:rPr>
          <w:rFonts w:ascii="GHEA Grapalat" w:hAnsi="GHEA Grapalat"/>
        </w:rPr>
        <w:t>• Соблюдение правил «о безопасности упаковки» (ТР ТС 005/2011), принятых комиссией Таможенного союза решением № 769 от 16 августа 2011 года.</w:t>
      </w:r>
    </w:p>
    <w:p w14:paraId="3676006B"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Соблюдение статьи 9 Закона РА «О безопасности пищевых продуктов» </w:t>
      </w:r>
    </w:p>
    <w:p w14:paraId="67FADAB1" w14:textId="77777777" w:rsidR="001222D3" w:rsidRPr="001222D3" w:rsidRDefault="001222D3" w:rsidP="001222D3">
      <w:pPr>
        <w:widowControl w:val="0"/>
        <w:jc w:val="both"/>
        <w:rPr>
          <w:rFonts w:ascii="GHEA Grapalat" w:hAnsi="GHEA Grapalat"/>
        </w:rPr>
      </w:pPr>
      <w:r w:rsidRPr="001222D3">
        <w:rPr>
          <w:rFonts w:ascii="GHEA Grapalat" w:hAnsi="GHEA Grapalat"/>
        </w:rPr>
        <w:t>Обязательные требования к поставке:</w:t>
      </w:r>
    </w:p>
    <w:p w14:paraId="1DA49FA1" w14:textId="77777777" w:rsidR="001222D3" w:rsidRPr="001222D3" w:rsidRDefault="001222D3" w:rsidP="001222D3">
      <w:pPr>
        <w:widowControl w:val="0"/>
        <w:jc w:val="both"/>
        <w:rPr>
          <w:rFonts w:ascii="GHEA Grapalat" w:hAnsi="GHEA Grapalat"/>
        </w:rPr>
      </w:pPr>
      <w:r w:rsidRPr="001222D3">
        <w:rPr>
          <w:rFonts w:ascii="GHEA Grapalat" w:hAnsi="GHEA Grapalat"/>
        </w:rPr>
        <w:t>• В рамках контракта поставка осуществляется на основе фактической посещаемости учащихся в соответствии с требованиями заказчика.:</w:t>
      </w:r>
    </w:p>
    <w:p w14:paraId="4F8CA978" w14:textId="77777777" w:rsidR="001222D3" w:rsidRPr="001222D3" w:rsidRDefault="001222D3" w:rsidP="001222D3">
      <w:pPr>
        <w:widowControl w:val="0"/>
        <w:jc w:val="both"/>
        <w:rPr>
          <w:rFonts w:ascii="GHEA Grapalat" w:hAnsi="GHEA Grapalat"/>
        </w:rPr>
      </w:pPr>
      <w:r w:rsidRPr="001222D3">
        <w:rPr>
          <w:rFonts w:ascii="GHEA Grapalat" w:hAnsi="GHEA Grapalat"/>
        </w:rPr>
        <w:t>• Доставка заказанной товарной группы осуществляется в течение рабочего дня с 9:00 до 16:00:</w:t>
      </w:r>
    </w:p>
    <w:p w14:paraId="624E5375" w14:textId="77777777" w:rsidR="001222D3" w:rsidRPr="001222D3" w:rsidRDefault="001222D3" w:rsidP="001222D3">
      <w:pPr>
        <w:widowControl w:val="0"/>
        <w:jc w:val="both"/>
        <w:rPr>
          <w:rFonts w:ascii="GHEA Grapalat" w:hAnsi="GHEA Grapalat"/>
        </w:rPr>
      </w:pPr>
    </w:p>
    <w:p w14:paraId="42DE5982" w14:textId="71E49ACC" w:rsidR="00F954E8" w:rsidRPr="00B138F3" w:rsidRDefault="001222D3" w:rsidP="001222D3">
      <w:pPr>
        <w:widowControl w:val="0"/>
        <w:jc w:val="both"/>
        <w:rPr>
          <w:rFonts w:ascii="GHEA Grapalat" w:hAnsi="GHEA Grapalat"/>
        </w:rPr>
      </w:pPr>
      <w:r w:rsidRPr="001222D3">
        <w:rPr>
          <w:rFonts w:ascii="GHEA Grapalat" w:hAnsi="GHEA Grapalat"/>
        </w:rPr>
        <w:t>Требование заказчика может быть отменено в связи с завершением строительных работ, проводимых в школе. В настоящее время из-за невозможности обеспечить горячее питание мы закупаем сухое питание. В случае восстановления возможности предоставления горячего питания у нас больше не будет требований к покупке в отношении порций с 1 по 4.</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2A4EEF">
        <w:trPr>
          <w:trHeight w:val="956"/>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75AA406C"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w:t>
            </w:r>
            <w:r w:rsidR="00202CD9">
              <w:rPr>
                <w:rFonts w:ascii="GHEA Grapalat" w:hAnsi="GHEA Grapalat"/>
                <w:sz w:val="16"/>
                <w:szCs w:val="16"/>
                <w:lang w:val="hy-AM"/>
              </w:rPr>
              <w:t>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01612742" w14:textId="77777777" w:rsidTr="00D46F49">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44BF7" w:rsidRPr="00B138F3" w14:paraId="17DBFD26" w14:textId="77777777" w:rsidTr="00544BF7">
        <w:trPr>
          <w:trHeight w:val="404"/>
          <w:jc w:val="center"/>
        </w:trPr>
        <w:tc>
          <w:tcPr>
            <w:tcW w:w="1679" w:type="dxa"/>
            <w:vAlign w:val="center"/>
          </w:tcPr>
          <w:p w14:paraId="072BC2FB" w14:textId="06B09BF3" w:rsidR="00544BF7" w:rsidRPr="00DD2F5B" w:rsidRDefault="00544BF7" w:rsidP="00544BF7">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39AE8CE2" w:rsidR="00544BF7" w:rsidRPr="002D04A8" w:rsidRDefault="00544BF7" w:rsidP="00544BF7">
            <w:pPr>
              <w:jc w:val="center"/>
              <w:rPr>
                <w:rFonts w:ascii="GHEA Grapalat" w:hAnsi="GHEA Grapalat"/>
                <w:sz w:val="20"/>
                <w:szCs w:val="20"/>
              </w:rPr>
            </w:pPr>
            <w:r w:rsidRPr="002D04A8">
              <w:rPr>
                <w:rFonts w:ascii="GHEA Grapalat" w:hAnsi="GHEA Grapalat" w:cs="Calibri"/>
                <w:sz w:val="20"/>
                <w:szCs w:val="20"/>
              </w:rPr>
              <w:t>03222100</w:t>
            </w:r>
          </w:p>
        </w:tc>
        <w:tc>
          <w:tcPr>
            <w:tcW w:w="1938" w:type="dxa"/>
            <w:vAlign w:val="center"/>
          </w:tcPr>
          <w:p w14:paraId="2238CEB1" w14:textId="0484E432" w:rsidR="00544BF7" w:rsidRPr="002D04A8" w:rsidRDefault="00544BF7" w:rsidP="00544BF7">
            <w:pPr>
              <w:rPr>
                <w:rFonts w:ascii="GHEA Grapalat" w:hAnsi="GHEA Grapalat"/>
                <w:sz w:val="20"/>
                <w:szCs w:val="20"/>
              </w:rPr>
            </w:pPr>
            <w:r w:rsidRPr="002D04A8">
              <w:rPr>
                <w:rFonts w:ascii="GHEA Grapalat" w:hAnsi="GHEA Grapalat"/>
                <w:sz w:val="20"/>
                <w:szCs w:val="20"/>
              </w:rPr>
              <w:t>Банан</w:t>
            </w:r>
          </w:p>
        </w:tc>
        <w:tc>
          <w:tcPr>
            <w:tcW w:w="936" w:type="dxa"/>
            <w:vAlign w:val="center"/>
          </w:tcPr>
          <w:p w14:paraId="785E156E" w14:textId="3719404A"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964" w:type="dxa"/>
            <w:vAlign w:val="center"/>
          </w:tcPr>
          <w:p w14:paraId="4C691D33" w14:textId="6D6EDD7A"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677" w:type="dxa"/>
            <w:vAlign w:val="center"/>
          </w:tcPr>
          <w:p w14:paraId="779215E6" w14:textId="0404602B"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23" w:type="dxa"/>
            <w:vAlign w:val="center"/>
          </w:tcPr>
          <w:p w14:paraId="3A5F19BB" w14:textId="08ECF120"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529" w:type="dxa"/>
            <w:vAlign w:val="center"/>
          </w:tcPr>
          <w:p w14:paraId="6D6AFA77" w14:textId="0F503B7F"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04" w:type="dxa"/>
            <w:vAlign w:val="center"/>
          </w:tcPr>
          <w:p w14:paraId="3C1797C6" w14:textId="77777777" w:rsidR="00544BF7" w:rsidRDefault="00544BF7" w:rsidP="00544BF7">
            <w:pPr>
              <w:widowControl w:val="0"/>
              <w:jc w:val="center"/>
              <w:rPr>
                <w:rFonts w:ascii="GHEA Grapalat" w:hAnsi="GHEA Grapalat" w:cs="Arial"/>
                <w:sz w:val="16"/>
                <w:szCs w:val="16"/>
              </w:rPr>
            </w:pPr>
          </w:p>
        </w:tc>
        <w:tc>
          <w:tcPr>
            <w:tcW w:w="687" w:type="dxa"/>
            <w:vAlign w:val="center"/>
          </w:tcPr>
          <w:p w14:paraId="70265A2C" w14:textId="77777777" w:rsidR="00544BF7" w:rsidRDefault="00544BF7" w:rsidP="00544BF7">
            <w:pPr>
              <w:widowControl w:val="0"/>
              <w:jc w:val="center"/>
              <w:rPr>
                <w:rFonts w:ascii="GHEA Grapalat" w:hAnsi="GHEA Grapalat" w:cs="Arial"/>
                <w:sz w:val="16"/>
                <w:szCs w:val="16"/>
              </w:rPr>
            </w:pPr>
          </w:p>
        </w:tc>
        <w:tc>
          <w:tcPr>
            <w:tcW w:w="805" w:type="dxa"/>
            <w:vAlign w:val="center"/>
          </w:tcPr>
          <w:p w14:paraId="0A5E429F" w14:textId="77777777" w:rsidR="00544BF7" w:rsidRDefault="00544BF7" w:rsidP="00544BF7">
            <w:pPr>
              <w:widowControl w:val="0"/>
              <w:jc w:val="center"/>
              <w:rPr>
                <w:rFonts w:ascii="GHEA Grapalat" w:hAnsi="GHEA Grapalat" w:cs="Arial"/>
                <w:sz w:val="16"/>
                <w:szCs w:val="16"/>
              </w:rPr>
            </w:pPr>
          </w:p>
        </w:tc>
        <w:tc>
          <w:tcPr>
            <w:tcW w:w="866" w:type="dxa"/>
            <w:vAlign w:val="center"/>
          </w:tcPr>
          <w:p w14:paraId="5D2E9252" w14:textId="4336FE0C" w:rsidR="00544BF7" w:rsidRDefault="00544BF7" w:rsidP="00544BF7">
            <w:pPr>
              <w:widowControl w:val="0"/>
              <w:jc w:val="center"/>
              <w:rPr>
                <w:rFonts w:ascii="GHEA Grapalat" w:hAnsi="GHEA Grapalat" w:cs="Arial"/>
                <w:sz w:val="16"/>
                <w:szCs w:val="16"/>
              </w:rPr>
            </w:pPr>
          </w:p>
        </w:tc>
        <w:tc>
          <w:tcPr>
            <w:tcW w:w="842" w:type="dxa"/>
            <w:vAlign w:val="center"/>
          </w:tcPr>
          <w:p w14:paraId="5EB03558" w14:textId="0FBC3B2E" w:rsidR="00544BF7" w:rsidRDefault="00544BF7" w:rsidP="00544BF7">
            <w:pPr>
              <w:widowControl w:val="0"/>
              <w:jc w:val="center"/>
              <w:rPr>
                <w:rFonts w:ascii="GHEA Grapalat" w:hAnsi="GHEA Grapalat" w:cs="Arial"/>
                <w:sz w:val="16"/>
                <w:szCs w:val="16"/>
              </w:rPr>
            </w:pPr>
          </w:p>
        </w:tc>
        <w:tc>
          <w:tcPr>
            <w:tcW w:w="938" w:type="dxa"/>
            <w:vAlign w:val="center"/>
          </w:tcPr>
          <w:p w14:paraId="28FB5DD7" w14:textId="3854292B" w:rsidR="00544BF7" w:rsidRDefault="00544BF7" w:rsidP="00544BF7">
            <w:pPr>
              <w:widowControl w:val="0"/>
              <w:jc w:val="center"/>
              <w:rPr>
                <w:rFonts w:ascii="GHEA Grapalat" w:hAnsi="GHEA Grapalat" w:cs="Arial"/>
                <w:sz w:val="16"/>
                <w:szCs w:val="16"/>
              </w:rPr>
            </w:pPr>
          </w:p>
        </w:tc>
        <w:tc>
          <w:tcPr>
            <w:tcW w:w="845" w:type="dxa"/>
            <w:vAlign w:val="center"/>
          </w:tcPr>
          <w:p w14:paraId="4E4BD806" w14:textId="26D79AA3" w:rsidR="00544BF7" w:rsidRDefault="00544BF7" w:rsidP="00544BF7">
            <w:pPr>
              <w:widowControl w:val="0"/>
              <w:jc w:val="center"/>
              <w:rPr>
                <w:rFonts w:ascii="GHEA Grapalat" w:hAnsi="GHEA Grapalat" w:cs="Arial"/>
                <w:sz w:val="16"/>
                <w:szCs w:val="16"/>
              </w:rPr>
            </w:pPr>
          </w:p>
        </w:tc>
        <w:tc>
          <w:tcPr>
            <w:tcW w:w="773" w:type="dxa"/>
            <w:vAlign w:val="center"/>
          </w:tcPr>
          <w:p w14:paraId="4EAB2CA1" w14:textId="6F1054C7" w:rsidR="00544BF7" w:rsidRPr="00595067" w:rsidRDefault="00544BF7" w:rsidP="00544BF7">
            <w:pPr>
              <w:widowControl w:val="0"/>
              <w:jc w:val="center"/>
              <w:rPr>
                <w:rFonts w:ascii="GHEA Grapalat" w:hAnsi="GHEA Grapalat"/>
                <w:b/>
                <w:sz w:val="16"/>
                <w:szCs w:val="16"/>
                <w:lang w:val="hy-AM"/>
              </w:rPr>
            </w:pPr>
            <w:r w:rsidRPr="001E12A6">
              <w:rPr>
                <w:rFonts w:ascii="GHEA Grapalat" w:hAnsi="GHEA Grapalat"/>
                <w:sz w:val="18"/>
                <w:szCs w:val="18"/>
              </w:rPr>
              <w:t>100%</w:t>
            </w:r>
          </w:p>
        </w:tc>
      </w:tr>
      <w:tr w:rsidR="00544BF7" w:rsidRPr="00B138F3" w14:paraId="6EAF12A5" w14:textId="77777777" w:rsidTr="00544BF7">
        <w:trPr>
          <w:trHeight w:val="404"/>
          <w:jc w:val="center"/>
        </w:trPr>
        <w:tc>
          <w:tcPr>
            <w:tcW w:w="1679" w:type="dxa"/>
            <w:vAlign w:val="center"/>
          </w:tcPr>
          <w:p w14:paraId="6D8B5A6B" w14:textId="1797F0E3" w:rsidR="00544BF7" w:rsidRPr="00DD2F5B" w:rsidRDefault="00544BF7" w:rsidP="00544BF7">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7932F60D" w:rsidR="00544BF7" w:rsidRPr="002D04A8" w:rsidRDefault="00544BF7" w:rsidP="00544BF7">
            <w:pPr>
              <w:jc w:val="center"/>
              <w:rPr>
                <w:rFonts w:ascii="GHEA Grapalat" w:hAnsi="GHEA Grapalat"/>
                <w:sz w:val="20"/>
                <w:szCs w:val="20"/>
              </w:rPr>
            </w:pPr>
            <w:r w:rsidRPr="002D04A8">
              <w:rPr>
                <w:rFonts w:ascii="GHEA Grapalat" w:hAnsi="GHEA Grapalat" w:cs="Calibri"/>
                <w:sz w:val="20"/>
                <w:szCs w:val="20"/>
              </w:rPr>
              <w:t>15811130</w:t>
            </w:r>
          </w:p>
        </w:tc>
        <w:tc>
          <w:tcPr>
            <w:tcW w:w="1938" w:type="dxa"/>
            <w:vAlign w:val="center"/>
          </w:tcPr>
          <w:p w14:paraId="49472DB1" w14:textId="7A340587" w:rsidR="00544BF7" w:rsidRPr="002D04A8" w:rsidRDefault="00544BF7" w:rsidP="00544BF7">
            <w:pPr>
              <w:rPr>
                <w:rFonts w:ascii="GHEA Grapalat" w:hAnsi="GHEA Grapalat"/>
                <w:sz w:val="20"/>
                <w:szCs w:val="20"/>
              </w:rPr>
            </w:pPr>
            <w:r w:rsidRPr="002D04A8">
              <w:rPr>
                <w:rFonts w:ascii="GHEA Grapalat" w:hAnsi="GHEA Grapalat"/>
                <w:sz w:val="20"/>
                <w:szCs w:val="20"/>
              </w:rPr>
              <w:t>Булочка</w:t>
            </w:r>
          </w:p>
        </w:tc>
        <w:tc>
          <w:tcPr>
            <w:tcW w:w="936" w:type="dxa"/>
            <w:vAlign w:val="center"/>
          </w:tcPr>
          <w:p w14:paraId="4AB0C3DB" w14:textId="5EC42448"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964" w:type="dxa"/>
            <w:vAlign w:val="center"/>
          </w:tcPr>
          <w:p w14:paraId="7A567941" w14:textId="513389CE"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677" w:type="dxa"/>
            <w:vAlign w:val="center"/>
          </w:tcPr>
          <w:p w14:paraId="6276A481" w14:textId="36EA0A91"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23" w:type="dxa"/>
            <w:vAlign w:val="center"/>
          </w:tcPr>
          <w:p w14:paraId="7C91C64C" w14:textId="04EAFD32"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529" w:type="dxa"/>
            <w:vAlign w:val="center"/>
          </w:tcPr>
          <w:p w14:paraId="7F713EDA" w14:textId="14073EB2"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04" w:type="dxa"/>
            <w:vAlign w:val="center"/>
          </w:tcPr>
          <w:p w14:paraId="36852B1B" w14:textId="77777777" w:rsidR="00544BF7" w:rsidRDefault="00544BF7" w:rsidP="00544BF7">
            <w:pPr>
              <w:widowControl w:val="0"/>
              <w:jc w:val="center"/>
              <w:rPr>
                <w:rFonts w:ascii="GHEA Grapalat" w:hAnsi="GHEA Grapalat" w:cs="Arial"/>
                <w:sz w:val="16"/>
                <w:szCs w:val="16"/>
              </w:rPr>
            </w:pPr>
          </w:p>
        </w:tc>
        <w:tc>
          <w:tcPr>
            <w:tcW w:w="687" w:type="dxa"/>
            <w:vAlign w:val="center"/>
          </w:tcPr>
          <w:p w14:paraId="2DD372AB" w14:textId="77777777" w:rsidR="00544BF7" w:rsidRDefault="00544BF7" w:rsidP="00544BF7">
            <w:pPr>
              <w:widowControl w:val="0"/>
              <w:jc w:val="center"/>
              <w:rPr>
                <w:rFonts w:ascii="GHEA Grapalat" w:hAnsi="GHEA Grapalat" w:cs="Arial"/>
                <w:sz w:val="16"/>
                <w:szCs w:val="16"/>
              </w:rPr>
            </w:pPr>
          </w:p>
        </w:tc>
        <w:tc>
          <w:tcPr>
            <w:tcW w:w="805" w:type="dxa"/>
            <w:vAlign w:val="center"/>
          </w:tcPr>
          <w:p w14:paraId="23E2C504" w14:textId="77777777" w:rsidR="00544BF7" w:rsidRDefault="00544BF7" w:rsidP="00544BF7">
            <w:pPr>
              <w:widowControl w:val="0"/>
              <w:jc w:val="center"/>
              <w:rPr>
                <w:rFonts w:ascii="GHEA Grapalat" w:hAnsi="GHEA Grapalat" w:cs="Arial"/>
                <w:sz w:val="16"/>
                <w:szCs w:val="16"/>
              </w:rPr>
            </w:pPr>
          </w:p>
        </w:tc>
        <w:tc>
          <w:tcPr>
            <w:tcW w:w="866" w:type="dxa"/>
            <w:vAlign w:val="center"/>
          </w:tcPr>
          <w:p w14:paraId="4DACFB73" w14:textId="797EDA04" w:rsidR="00544BF7" w:rsidRDefault="00544BF7" w:rsidP="00544BF7">
            <w:pPr>
              <w:widowControl w:val="0"/>
              <w:jc w:val="center"/>
              <w:rPr>
                <w:rFonts w:ascii="GHEA Grapalat" w:hAnsi="GHEA Grapalat" w:cs="Arial"/>
                <w:sz w:val="16"/>
                <w:szCs w:val="16"/>
              </w:rPr>
            </w:pPr>
          </w:p>
        </w:tc>
        <w:tc>
          <w:tcPr>
            <w:tcW w:w="842" w:type="dxa"/>
            <w:vAlign w:val="center"/>
          </w:tcPr>
          <w:p w14:paraId="0037522F" w14:textId="3E0FA6CD" w:rsidR="00544BF7" w:rsidRDefault="00544BF7" w:rsidP="00544BF7">
            <w:pPr>
              <w:widowControl w:val="0"/>
              <w:jc w:val="center"/>
              <w:rPr>
                <w:rFonts w:ascii="GHEA Grapalat" w:hAnsi="GHEA Grapalat" w:cs="Arial"/>
                <w:sz w:val="16"/>
                <w:szCs w:val="16"/>
              </w:rPr>
            </w:pPr>
          </w:p>
        </w:tc>
        <w:tc>
          <w:tcPr>
            <w:tcW w:w="938" w:type="dxa"/>
            <w:vAlign w:val="center"/>
          </w:tcPr>
          <w:p w14:paraId="65587BA9" w14:textId="7B992AE6" w:rsidR="00544BF7" w:rsidRDefault="00544BF7" w:rsidP="00544BF7">
            <w:pPr>
              <w:widowControl w:val="0"/>
              <w:jc w:val="center"/>
              <w:rPr>
                <w:rFonts w:ascii="GHEA Grapalat" w:hAnsi="GHEA Grapalat" w:cs="Arial"/>
                <w:sz w:val="16"/>
                <w:szCs w:val="16"/>
              </w:rPr>
            </w:pPr>
          </w:p>
        </w:tc>
        <w:tc>
          <w:tcPr>
            <w:tcW w:w="845" w:type="dxa"/>
            <w:vAlign w:val="center"/>
          </w:tcPr>
          <w:p w14:paraId="0E8CF125" w14:textId="2FBCDDE3" w:rsidR="00544BF7" w:rsidRDefault="00544BF7" w:rsidP="00544BF7">
            <w:pPr>
              <w:widowControl w:val="0"/>
              <w:jc w:val="center"/>
              <w:rPr>
                <w:rFonts w:ascii="GHEA Grapalat" w:hAnsi="GHEA Grapalat" w:cs="Arial"/>
                <w:sz w:val="16"/>
                <w:szCs w:val="16"/>
              </w:rPr>
            </w:pPr>
          </w:p>
        </w:tc>
        <w:tc>
          <w:tcPr>
            <w:tcW w:w="773" w:type="dxa"/>
            <w:vAlign w:val="center"/>
          </w:tcPr>
          <w:p w14:paraId="500BC5C6" w14:textId="3AFF6E03" w:rsidR="00544BF7" w:rsidRDefault="00544BF7" w:rsidP="00544BF7">
            <w:r w:rsidRPr="001E12A6">
              <w:rPr>
                <w:rFonts w:ascii="GHEA Grapalat" w:hAnsi="GHEA Grapalat"/>
                <w:sz w:val="18"/>
                <w:szCs w:val="18"/>
              </w:rPr>
              <w:t>100%</w:t>
            </w:r>
          </w:p>
        </w:tc>
      </w:tr>
      <w:tr w:rsidR="00544BF7" w:rsidRPr="00B138F3" w14:paraId="77D28A2D" w14:textId="77777777" w:rsidTr="00544BF7">
        <w:trPr>
          <w:trHeight w:val="404"/>
          <w:jc w:val="center"/>
        </w:trPr>
        <w:tc>
          <w:tcPr>
            <w:tcW w:w="1679" w:type="dxa"/>
            <w:vAlign w:val="center"/>
          </w:tcPr>
          <w:p w14:paraId="4D6B3C5A" w14:textId="7C852A11" w:rsidR="00544BF7" w:rsidRPr="00DD2F5B" w:rsidRDefault="00544BF7" w:rsidP="00544BF7">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38C50D5F" w:rsidR="00544BF7" w:rsidRPr="002D04A8" w:rsidRDefault="00544BF7" w:rsidP="00544BF7">
            <w:pPr>
              <w:jc w:val="center"/>
              <w:rPr>
                <w:rFonts w:ascii="GHEA Grapalat" w:hAnsi="GHEA Grapalat"/>
                <w:sz w:val="20"/>
                <w:szCs w:val="20"/>
              </w:rPr>
            </w:pPr>
            <w:r w:rsidRPr="002D04A8">
              <w:rPr>
                <w:rFonts w:ascii="GHEA Grapalat" w:hAnsi="GHEA Grapalat" w:cs="Calibri"/>
                <w:sz w:val="20"/>
                <w:szCs w:val="20"/>
              </w:rPr>
              <w:t>03222128</w:t>
            </w:r>
          </w:p>
        </w:tc>
        <w:tc>
          <w:tcPr>
            <w:tcW w:w="1938" w:type="dxa"/>
            <w:vAlign w:val="center"/>
          </w:tcPr>
          <w:p w14:paraId="145F3A2B" w14:textId="36BCA171" w:rsidR="00544BF7" w:rsidRPr="002D04A8" w:rsidRDefault="00544BF7" w:rsidP="00544BF7">
            <w:pPr>
              <w:rPr>
                <w:rFonts w:ascii="GHEA Grapalat" w:hAnsi="GHEA Grapalat"/>
                <w:sz w:val="20"/>
                <w:szCs w:val="20"/>
              </w:rPr>
            </w:pPr>
            <w:r w:rsidRPr="002D04A8">
              <w:rPr>
                <w:rFonts w:ascii="GHEA Grapalat" w:hAnsi="GHEA Grapalat"/>
                <w:sz w:val="20"/>
                <w:szCs w:val="20"/>
              </w:rPr>
              <w:t>Яблоко</w:t>
            </w:r>
          </w:p>
        </w:tc>
        <w:tc>
          <w:tcPr>
            <w:tcW w:w="936" w:type="dxa"/>
            <w:vAlign w:val="center"/>
          </w:tcPr>
          <w:p w14:paraId="24474D21" w14:textId="25B0D059"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964" w:type="dxa"/>
            <w:vAlign w:val="center"/>
          </w:tcPr>
          <w:p w14:paraId="5E66A5BB" w14:textId="413A80AC"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677" w:type="dxa"/>
            <w:vAlign w:val="center"/>
          </w:tcPr>
          <w:p w14:paraId="22F0E05C" w14:textId="4BA43850"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23" w:type="dxa"/>
            <w:vAlign w:val="center"/>
          </w:tcPr>
          <w:p w14:paraId="0DDBF2B5" w14:textId="46000CDA"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529" w:type="dxa"/>
            <w:vAlign w:val="center"/>
          </w:tcPr>
          <w:p w14:paraId="49FAAF98" w14:textId="74FCF80B"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04" w:type="dxa"/>
            <w:vAlign w:val="center"/>
          </w:tcPr>
          <w:p w14:paraId="312F29A5" w14:textId="77777777" w:rsidR="00544BF7" w:rsidRDefault="00544BF7" w:rsidP="00544BF7">
            <w:pPr>
              <w:widowControl w:val="0"/>
              <w:jc w:val="center"/>
              <w:rPr>
                <w:rFonts w:ascii="GHEA Grapalat" w:hAnsi="GHEA Grapalat" w:cs="Arial"/>
                <w:sz w:val="16"/>
                <w:szCs w:val="16"/>
              </w:rPr>
            </w:pPr>
          </w:p>
        </w:tc>
        <w:tc>
          <w:tcPr>
            <w:tcW w:w="687" w:type="dxa"/>
            <w:vAlign w:val="center"/>
          </w:tcPr>
          <w:p w14:paraId="795D6718" w14:textId="77777777" w:rsidR="00544BF7" w:rsidRDefault="00544BF7" w:rsidP="00544BF7">
            <w:pPr>
              <w:widowControl w:val="0"/>
              <w:jc w:val="center"/>
              <w:rPr>
                <w:rFonts w:ascii="GHEA Grapalat" w:hAnsi="GHEA Grapalat" w:cs="Arial"/>
                <w:sz w:val="16"/>
                <w:szCs w:val="16"/>
              </w:rPr>
            </w:pPr>
          </w:p>
        </w:tc>
        <w:tc>
          <w:tcPr>
            <w:tcW w:w="805" w:type="dxa"/>
            <w:vAlign w:val="center"/>
          </w:tcPr>
          <w:p w14:paraId="0F4900DA" w14:textId="77777777" w:rsidR="00544BF7" w:rsidRDefault="00544BF7" w:rsidP="00544BF7">
            <w:pPr>
              <w:widowControl w:val="0"/>
              <w:jc w:val="center"/>
              <w:rPr>
                <w:rFonts w:ascii="GHEA Grapalat" w:hAnsi="GHEA Grapalat" w:cs="Arial"/>
                <w:sz w:val="16"/>
                <w:szCs w:val="16"/>
              </w:rPr>
            </w:pPr>
          </w:p>
        </w:tc>
        <w:tc>
          <w:tcPr>
            <w:tcW w:w="866" w:type="dxa"/>
            <w:vAlign w:val="center"/>
          </w:tcPr>
          <w:p w14:paraId="7EB26BDB" w14:textId="3EEFC8CC" w:rsidR="00544BF7" w:rsidRDefault="00544BF7" w:rsidP="00544BF7">
            <w:pPr>
              <w:widowControl w:val="0"/>
              <w:jc w:val="center"/>
              <w:rPr>
                <w:rFonts w:ascii="GHEA Grapalat" w:hAnsi="GHEA Grapalat" w:cs="Arial"/>
                <w:sz w:val="16"/>
                <w:szCs w:val="16"/>
              </w:rPr>
            </w:pPr>
          </w:p>
        </w:tc>
        <w:tc>
          <w:tcPr>
            <w:tcW w:w="842" w:type="dxa"/>
            <w:vAlign w:val="center"/>
          </w:tcPr>
          <w:p w14:paraId="1DE0A766" w14:textId="61D18BDF" w:rsidR="00544BF7" w:rsidRDefault="00544BF7" w:rsidP="00544BF7">
            <w:pPr>
              <w:widowControl w:val="0"/>
              <w:jc w:val="center"/>
              <w:rPr>
                <w:rFonts w:ascii="GHEA Grapalat" w:hAnsi="GHEA Grapalat" w:cs="Arial"/>
                <w:sz w:val="16"/>
                <w:szCs w:val="16"/>
              </w:rPr>
            </w:pPr>
          </w:p>
        </w:tc>
        <w:tc>
          <w:tcPr>
            <w:tcW w:w="938" w:type="dxa"/>
            <w:vAlign w:val="center"/>
          </w:tcPr>
          <w:p w14:paraId="4E82AAD4" w14:textId="22A2FD06" w:rsidR="00544BF7" w:rsidRDefault="00544BF7" w:rsidP="00544BF7">
            <w:pPr>
              <w:widowControl w:val="0"/>
              <w:jc w:val="center"/>
              <w:rPr>
                <w:rFonts w:ascii="GHEA Grapalat" w:hAnsi="GHEA Grapalat" w:cs="Arial"/>
                <w:sz w:val="16"/>
                <w:szCs w:val="16"/>
              </w:rPr>
            </w:pPr>
          </w:p>
        </w:tc>
        <w:tc>
          <w:tcPr>
            <w:tcW w:w="845" w:type="dxa"/>
            <w:vAlign w:val="center"/>
          </w:tcPr>
          <w:p w14:paraId="05E05864" w14:textId="127EB99A" w:rsidR="00544BF7" w:rsidRDefault="00544BF7" w:rsidP="00544BF7">
            <w:pPr>
              <w:widowControl w:val="0"/>
              <w:jc w:val="center"/>
              <w:rPr>
                <w:rFonts w:ascii="GHEA Grapalat" w:hAnsi="GHEA Grapalat" w:cs="Arial"/>
                <w:sz w:val="16"/>
                <w:szCs w:val="16"/>
              </w:rPr>
            </w:pPr>
          </w:p>
        </w:tc>
        <w:tc>
          <w:tcPr>
            <w:tcW w:w="773" w:type="dxa"/>
            <w:vAlign w:val="center"/>
          </w:tcPr>
          <w:p w14:paraId="0AABB1D9" w14:textId="215D47F9" w:rsidR="00544BF7" w:rsidRDefault="00544BF7" w:rsidP="00544BF7">
            <w:r w:rsidRPr="001E12A6">
              <w:rPr>
                <w:rFonts w:ascii="GHEA Grapalat" w:hAnsi="GHEA Grapalat"/>
                <w:sz w:val="18"/>
                <w:szCs w:val="18"/>
              </w:rPr>
              <w:t>100%</w:t>
            </w:r>
          </w:p>
        </w:tc>
      </w:tr>
      <w:tr w:rsidR="00544BF7" w:rsidRPr="00B138F3" w14:paraId="2EE6B960" w14:textId="77777777" w:rsidTr="00544BF7">
        <w:trPr>
          <w:trHeight w:val="404"/>
          <w:jc w:val="center"/>
        </w:trPr>
        <w:tc>
          <w:tcPr>
            <w:tcW w:w="1679" w:type="dxa"/>
            <w:vAlign w:val="center"/>
          </w:tcPr>
          <w:p w14:paraId="630BD0F7" w14:textId="13105302" w:rsidR="00544BF7" w:rsidRPr="00DD2F5B" w:rsidRDefault="00544BF7" w:rsidP="00544BF7">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7D8A37CD" w:rsidR="00544BF7" w:rsidRPr="002D04A8" w:rsidRDefault="00544BF7" w:rsidP="00544BF7">
            <w:pPr>
              <w:jc w:val="center"/>
              <w:rPr>
                <w:rFonts w:ascii="GHEA Grapalat" w:hAnsi="GHEA Grapalat"/>
                <w:sz w:val="20"/>
                <w:szCs w:val="20"/>
              </w:rPr>
            </w:pPr>
            <w:r w:rsidRPr="002D04A8">
              <w:rPr>
                <w:rFonts w:ascii="GHEA Grapalat" w:hAnsi="GHEA Grapalat" w:cs="Calibri"/>
                <w:color w:val="000000"/>
                <w:sz w:val="20"/>
                <w:szCs w:val="20"/>
              </w:rPr>
              <w:t>15551300</w:t>
            </w:r>
          </w:p>
        </w:tc>
        <w:tc>
          <w:tcPr>
            <w:tcW w:w="1938" w:type="dxa"/>
            <w:vAlign w:val="center"/>
          </w:tcPr>
          <w:p w14:paraId="0FEFCB32" w14:textId="1A64FD99" w:rsidR="00544BF7" w:rsidRPr="002D04A8" w:rsidRDefault="00544BF7" w:rsidP="00544BF7">
            <w:pPr>
              <w:rPr>
                <w:rFonts w:ascii="GHEA Grapalat" w:hAnsi="GHEA Grapalat"/>
                <w:sz w:val="20"/>
                <w:szCs w:val="20"/>
              </w:rPr>
            </w:pPr>
            <w:r w:rsidRPr="002D04A8">
              <w:rPr>
                <w:rFonts w:ascii="GHEA Grapalat" w:hAnsi="GHEA Grapalat"/>
                <w:sz w:val="20"/>
                <w:szCs w:val="20"/>
              </w:rPr>
              <w:t>Йогурт</w:t>
            </w:r>
          </w:p>
        </w:tc>
        <w:tc>
          <w:tcPr>
            <w:tcW w:w="936" w:type="dxa"/>
            <w:vAlign w:val="center"/>
          </w:tcPr>
          <w:p w14:paraId="7D530611" w14:textId="0B35B948"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964" w:type="dxa"/>
            <w:vAlign w:val="center"/>
          </w:tcPr>
          <w:p w14:paraId="751CB043" w14:textId="7C672258"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677" w:type="dxa"/>
            <w:vAlign w:val="center"/>
          </w:tcPr>
          <w:p w14:paraId="68A2DE5E" w14:textId="76113485"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23" w:type="dxa"/>
            <w:vAlign w:val="center"/>
          </w:tcPr>
          <w:p w14:paraId="4B39A8DE" w14:textId="0AF9EF0D"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529" w:type="dxa"/>
            <w:vAlign w:val="center"/>
          </w:tcPr>
          <w:p w14:paraId="7E103BFD" w14:textId="27C4C5D8"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04" w:type="dxa"/>
            <w:vAlign w:val="center"/>
          </w:tcPr>
          <w:p w14:paraId="4FDA55F7" w14:textId="77777777" w:rsidR="00544BF7" w:rsidRDefault="00544BF7" w:rsidP="00544BF7">
            <w:pPr>
              <w:widowControl w:val="0"/>
              <w:jc w:val="center"/>
              <w:rPr>
                <w:rFonts w:ascii="GHEA Grapalat" w:hAnsi="GHEA Grapalat" w:cs="Arial"/>
                <w:sz w:val="16"/>
                <w:szCs w:val="16"/>
              </w:rPr>
            </w:pPr>
          </w:p>
        </w:tc>
        <w:tc>
          <w:tcPr>
            <w:tcW w:w="687" w:type="dxa"/>
            <w:vAlign w:val="center"/>
          </w:tcPr>
          <w:p w14:paraId="0620C4B8" w14:textId="77777777" w:rsidR="00544BF7" w:rsidRDefault="00544BF7" w:rsidP="00544BF7">
            <w:pPr>
              <w:widowControl w:val="0"/>
              <w:jc w:val="center"/>
              <w:rPr>
                <w:rFonts w:ascii="GHEA Grapalat" w:hAnsi="GHEA Grapalat" w:cs="Arial"/>
                <w:sz w:val="16"/>
                <w:szCs w:val="16"/>
              </w:rPr>
            </w:pPr>
          </w:p>
        </w:tc>
        <w:tc>
          <w:tcPr>
            <w:tcW w:w="805" w:type="dxa"/>
            <w:vAlign w:val="center"/>
          </w:tcPr>
          <w:p w14:paraId="32276E1B" w14:textId="77777777" w:rsidR="00544BF7" w:rsidRDefault="00544BF7" w:rsidP="00544BF7">
            <w:pPr>
              <w:widowControl w:val="0"/>
              <w:jc w:val="center"/>
              <w:rPr>
                <w:rFonts w:ascii="GHEA Grapalat" w:hAnsi="GHEA Grapalat" w:cs="Arial"/>
                <w:sz w:val="16"/>
                <w:szCs w:val="16"/>
              </w:rPr>
            </w:pPr>
          </w:p>
        </w:tc>
        <w:tc>
          <w:tcPr>
            <w:tcW w:w="866" w:type="dxa"/>
            <w:vAlign w:val="center"/>
          </w:tcPr>
          <w:p w14:paraId="2DB7E28B" w14:textId="07977008" w:rsidR="00544BF7" w:rsidRDefault="00544BF7" w:rsidP="00544BF7">
            <w:pPr>
              <w:widowControl w:val="0"/>
              <w:jc w:val="center"/>
              <w:rPr>
                <w:rFonts w:ascii="GHEA Grapalat" w:hAnsi="GHEA Grapalat" w:cs="Arial"/>
                <w:sz w:val="16"/>
                <w:szCs w:val="16"/>
              </w:rPr>
            </w:pPr>
          </w:p>
        </w:tc>
        <w:tc>
          <w:tcPr>
            <w:tcW w:w="842" w:type="dxa"/>
            <w:vAlign w:val="center"/>
          </w:tcPr>
          <w:p w14:paraId="027AB515" w14:textId="60390C3D" w:rsidR="00544BF7" w:rsidRDefault="00544BF7" w:rsidP="00544BF7">
            <w:pPr>
              <w:widowControl w:val="0"/>
              <w:jc w:val="center"/>
              <w:rPr>
                <w:rFonts w:ascii="GHEA Grapalat" w:hAnsi="GHEA Grapalat" w:cs="Arial"/>
                <w:sz w:val="16"/>
                <w:szCs w:val="16"/>
              </w:rPr>
            </w:pPr>
          </w:p>
        </w:tc>
        <w:tc>
          <w:tcPr>
            <w:tcW w:w="938" w:type="dxa"/>
            <w:vAlign w:val="center"/>
          </w:tcPr>
          <w:p w14:paraId="38819E27" w14:textId="137A91D3" w:rsidR="00544BF7" w:rsidRDefault="00544BF7" w:rsidP="00544BF7">
            <w:pPr>
              <w:widowControl w:val="0"/>
              <w:jc w:val="center"/>
              <w:rPr>
                <w:rFonts w:ascii="GHEA Grapalat" w:hAnsi="GHEA Grapalat" w:cs="Arial"/>
                <w:sz w:val="16"/>
                <w:szCs w:val="16"/>
              </w:rPr>
            </w:pPr>
          </w:p>
        </w:tc>
        <w:tc>
          <w:tcPr>
            <w:tcW w:w="845" w:type="dxa"/>
            <w:vAlign w:val="center"/>
          </w:tcPr>
          <w:p w14:paraId="5F9D087F" w14:textId="0FF70B56" w:rsidR="00544BF7" w:rsidRDefault="00544BF7" w:rsidP="00544BF7">
            <w:pPr>
              <w:widowControl w:val="0"/>
              <w:jc w:val="center"/>
              <w:rPr>
                <w:rFonts w:ascii="GHEA Grapalat" w:hAnsi="GHEA Grapalat" w:cs="Arial"/>
                <w:sz w:val="16"/>
                <w:szCs w:val="16"/>
              </w:rPr>
            </w:pPr>
          </w:p>
        </w:tc>
        <w:tc>
          <w:tcPr>
            <w:tcW w:w="773" w:type="dxa"/>
            <w:vAlign w:val="center"/>
          </w:tcPr>
          <w:p w14:paraId="265BE82C" w14:textId="1EFCF546" w:rsidR="00544BF7" w:rsidRDefault="00544BF7" w:rsidP="00544BF7">
            <w:r w:rsidRPr="001E12A6">
              <w:rPr>
                <w:rFonts w:ascii="GHEA Grapalat" w:hAnsi="GHEA Grapalat"/>
                <w:sz w:val="18"/>
                <w:szCs w:val="18"/>
              </w:rPr>
              <w:t>100%</w:t>
            </w:r>
          </w:p>
        </w:tc>
      </w:tr>
      <w:tr w:rsidR="00544BF7" w:rsidRPr="00B138F3" w14:paraId="1C8608F6" w14:textId="77777777" w:rsidTr="00544BF7">
        <w:trPr>
          <w:trHeight w:val="404"/>
          <w:jc w:val="center"/>
        </w:trPr>
        <w:tc>
          <w:tcPr>
            <w:tcW w:w="1679" w:type="dxa"/>
            <w:vAlign w:val="center"/>
          </w:tcPr>
          <w:p w14:paraId="64626619" w14:textId="4F7DF22A" w:rsidR="00544BF7" w:rsidRPr="00DD2F5B" w:rsidRDefault="00544BF7" w:rsidP="00544BF7">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2F6192AD" w:rsidR="00544BF7" w:rsidRPr="002D04A8" w:rsidRDefault="00544BF7" w:rsidP="00544BF7">
            <w:pPr>
              <w:jc w:val="center"/>
              <w:rPr>
                <w:rFonts w:ascii="GHEA Grapalat" w:hAnsi="GHEA Grapalat"/>
                <w:sz w:val="20"/>
                <w:szCs w:val="20"/>
              </w:rPr>
            </w:pPr>
            <w:r w:rsidRPr="002D04A8">
              <w:rPr>
                <w:rFonts w:ascii="GHEA Grapalat" w:hAnsi="GHEA Grapalat" w:cs="Calibri"/>
                <w:color w:val="000000"/>
                <w:sz w:val="20"/>
                <w:szCs w:val="20"/>
              </w:rPr>
              <w:t>15551600</w:t>
            </w:r>
          </w:p>
        </w:tc>
        <w:tc>
          <w:tcPr>
            <w:tcW w:w="1938" w:type="dxa"/>
            <w:vAlign w:val="center"/>
          </w:tcPr>
          <w:p w14:paraId="7AFAD380" w14:textId="62299713" w:rsidR="00544BF7" w:rsidRPr="002D04A8" w:rsidRDefault="00544BF7" w:rsidP="00544BF7">
            <w:pPr>
              <w:rPr>
                <w:rFonts w:ascii="GHEA Grapalat" w:hAnsi="GHEA Grapalat"/>
                <w:sz w:val="20"/>
                <w:szCs w:val="20"/>
              </w:rPr>
            </w:pPr>
            <w:proofErr w:type="spellStart"/>
            <w:r w:rsidRPr="002D04A8">
              <w:rPr>
                <w:rFonts w:ascii="GHEA Grapalat" w:hAnsi="GHEA Grapalat"/>
                <w:sz w:val="20"/>
                <w:szCs w:val="20"/>
              </w:rPr>
              <w:t>Мацон</w:t>
            </w:r>
            <w:proofErr w:type="spellEnd"/>
          </w:p>
        </w:tc>
        <w:tc>
          <w:tcPr>
            <w:tcW w:w="936" w:type="dxa"/>
            <w:vAlign w:val="center"/>
          </w:tcPr>
          <w:p w14:paraId="0390DCC0" w14:textId="2711B58E"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964" w:type="dxa"/>
            <w:vAlign w:val="center"/>
          </w:tcPr>
          <w:p w14:paraId="67715FFB" w14:textId="1B9D7E56" w:rsidR="00544BF7" w:rsidRDefault="00544BF7" w:rsidP="00544BF7">
            <w:pPr>
              <w:widowControl w:val="0"/>
              <w:jc w:val="center"/>
              <w:rPr>
                <w:rFonts w:ascii="GHEA Grapalat" w:hAnsi="GHEA Grapalat"/>
                <w:sz w:val="16"/>
                <w:szCs w:val="16"/>
              </w:rPr>
            </w:pPr>
            <w:r w:rsidRPr="000C4608">
              <w:rPr>
                <w:rFonts w:ascii="GHEA Grapalat" w:hAnsi="GHEA Grapalat"/>
                <w:sz w:val="18"/>
                <w:szCs w:val="18"/>
                <w:lang w:val="pt-BR"/>
              </w:rPr>
              <w:t>... %</w:t>
            </w:r>
          </w:p>
        </w:tc>
        <w:tc>
          <w:tcPr>
            <w:tcW w:w="677" w:type="dxa"/>
            <w:vAlign w:val="center"/>
          </w:tcPr>
          <w:p w14:paraId="037BFCCD" w14:textId="0D18BBE5"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823" w:type="dxa"/>
            <w:vAlign w:val="center"/>
          </w:tcPr>
          <w:p w14:paraId="469DE511" w14:textId="31546FC2"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529" w:type="dxa"/>
            <w:vAlign w:val="center"/>
          </w:tcPr>
          <w:p w14:paraId="3269978A" w14:textId="42E6AF15" w:rsidR="00544BF7" w:rsidRDefault="00544BF7" w:rsidP="00544BF7">
            <w:pPr>
              <w:widowControl w:val="0"/>
              <w:jc w:val="center"/>
              <w:rPr>
                <w:rFonts w:ascii="GHEA Grapalat" w:hAnsi="GHEA Grapalat" w:cs="Arial"/>
                <w:sz w:val="16"/>
                <w:szCs w:val="16"/>
              </w:rPr>
            </w:pPr>
            <w:r w:rsidRPr="000C4608">
              <w:rPr>
                <w:rFonts w:ascii="GHEA Grapalat" w:hAnsi="GHEA Grapalat"/>
                <w:sz w:val="18"/>
                <w:szCs w:val="18"/>
                <w:lang w:val="pt-BR"/>
              </w:rPr>
              <w:t>... %</w:t>
            </w:r>
          </w:p>
        </w:tc>
        <w:tc>
          <w:tcPr>
            <w:tcW w:w="604" w:type="dxa"/>
            <w:vAlign w:val="center"/>
          </w:tcPr>
          <w:p w14:paraId="17E76539" w14:textId="77777777" w:rsidR="00544BF7" w:rsidRDefault="00544BF7" w:rsidP="00544BF7">
            <w:pPr>
              <w:widowControl w:val="0"/>
              <w:jc w:val="center"/>
              <w:rPr>
                <w:rFonts w:ascii="GHEA Grapalat" w:hAnsi="GHEA Grapalat" w:cs="Arial"/>
                <w:sz w:val="16"/>
                <w:szCs w:val="16"/>
              </w:rPr>
            </w:pPr>
          </w:p>
        </w:tc>
        <w:tc>
          <w:tcPr>
            <w:tcW w:w="687" w:type="dxa"/>
            <w:vAlign w:val="center"/>
          </w:tcPr>
          <w:p w14:paraId="2322F840" w14:textId="77777777" w:rsidR="00544BF7" w:rsidRDefault="00544BF7" w:rsidP="00544BF7">
            <w:pPr>
              <w:widowControl w:val="0"/>
              <w:jc w:val="center"/>
              <w:rPr>
                <w:rFonts w:ascii="GHEA Grapalat" w:hAnsi="GHEA Grapalat" w:cs="Arial"/>
                <w:sz w:val="16"/>
                <w:szCs w:val="16"/>
              </w:rPr>
            </w:pPr>
          </w:p>
        </w:tc>
        <w:tc>
          <w:tcPr>
            <w:tcW w:w="805" w:type="dxa"/>
            <w:vAlign w:val="center"/>
          </w:tcPr>
          <w:p w14:paraId="0F9A801A" w14:textId="77777777" w:rsidR="00544BF7" w:rsidRDefault="00544BF7" w:rsidP="00544BF7">
            <w:pPr>
              <w:widowControl w:val="0"/>
              <w:jc w:val="center"/>
              <w:rPr>
                <w:rFonts w:ascii="GHEA Grapalat" w:hAnsi="GHEA Grapalat" w:cs="Arial"/>
                <w:sz w:val="16"/>
                <w:szCs w:val="16"/>
              </w:rPr>
            </w:pPr>
          </w:p>
        </w:tc>
        <w:tc>
          <w:tcPr>
            <w:tcW w:w="866" w:type="dxa"/>
            <w:vAlign w:val="center"/>
          </w:tcPr>
          <w:p w14:paraId="3531188C" w14:textId="14D21F2F" w:rsidR="00544BF7" w:rsidRDefault="00544BF7" w:rsidP="00544BF7">
            <w:pPr>
              <w:widowControl w:val="0"/>
              <w:jc w:val="center"/>
              <w:rPr>
                <w:rFonts w:ascii="GHEA Grapalat" w:hAnsi="GHEA Grapalat" w:cs="Arial"/>
                <w:sz w:val="16"/>
                <w:szCs w:val="16"/>
              </w:rPr>
            </w:pPr>
          </w:p>
        </w:tc>
        <w:tc>
          <w:tcPr>
            <w:tcW w:w="842" w:type="dxa"/>
            <w:vAlign w:val="center"/>
          </w:tcPr>
          <w:p w14:paraId="3787880E" w14:textId="32161937" w:rsidR="00544BF7" w:rsidRDefault="00544BF7" w:rsidP="00544BF7">
            <w:pPr>
              <w:widowControl w:val="0"/>
              <w:jc w:val="center"/>
              <w:rPr>
                <w:rFonts w:ascii="GHEA Grapalat" w:hAnsi="GHEA Grapalat" w:cs="Arial"/>
                <w:sz w:val="16"/>
                <w:szCs w:val="16"/>
              </w:rPr>
            </w:pPr>
          </w:p>
        </w:tc>
        <w:tc>
          <w:tcPr>
            <w:tcW w:w="938" w:type="dxa"/>
            <w:vAlign w:val="center"/>
          </w:tcPr>
          <w:p w14:paraId="657B48B7" w14:textId="53F9D2BA" w:rsidR="00544BF7" w:rsidRDefault="00544BF7" w:rsidP="00544BF7">
            <w:pPr>
              <w:widowControl w:val="0"/>
              <w:jc w:val="center"/>
              <w:rPr>
                <w:rFonts w:ascii="GHEA Grapalat" w:hAnsi="GHEA Grapalat" w:cs="Arial"/>
                <w:sz w:val="16"/>
                <w:szCs w:val="16"/>
              </w:rPr>
            </w:pPr>
          </w:p>
        </w:tc>
        <w:tc>
          <w:tcPr>
            <w:tcW w:w="845" w:type="dxa"/>
            <w:vAlign w:val="center"/>
          </w:tcPr>
          <w:p w14:paraId="45A18732" w14:textId="57B19DA6" w:rsidR="00544BF7" w:rsidRDefault="00544BF7" w:rsidP="00544BF7">
            <w:pPr>
              <w:widowControl w:val="0"/>
              <w:jc w:val="center"/>
              <w:rPr>
                <w:rFonts w:ascii="GHEA Grapalat" w:hAnsi="GHEA Grapalat" w:cs="Arial"/>
                <w:sz w:val="16"/>
                <w:szCs w:val="16"/>
              </w:rPr>
            </w:pPr>
          </w:p>
        </w:tc>
        <w:tc>
          <w:tcPr>
            <w:tcW w:w="773" w:type="dxa"/>
            <w:vAlign w:val="center"/>
          </w:tcPr>
          <w:p w14:paraId="60CC6686" w14:textId="5CDCF7EB" w:rsidR="00544BF7" w:rsidRDefault="00544BF7" w:rsidP="00544BF7">
            <w:r w:rsidRPr="001E12A6">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1A78FA05" w14:textId="77777777" w:rsidR="00E36842" w:rsidRDefault="00E36842" w:rsidP="00E36842">
      <w:pPr>
        <w:pStyle w:val="af2"/>
        <w:jc w:val="both"/>
        <w:rPr>
          <w:rFonts w:ascii="GHEA Grapalat" w:hAnsi="GHEA Grapalat"/>
          <w:i/>
        </w:rPr>
      </w:pPr>
      <w:r>
        <w:rPr>
          <w:rStyle w:val="af6"/>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E1C47D7"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- 2-ой </w:t>
      </w:r>
      <w:proofErr w:type="gramStart"/>
      <w:r>
        <w:rPr>
          <w:rFonts w:ascii="GHEA Grapalat" w:hAnsi="GHEA Grapalat"/>
          <w:i/>
          <w:sz w:val="20"/>
          <w:szCs w:val="20"/>
        </w:rPr>
        <w:t>абзац  пункта</w:t>
      </w:r>
      <w:proofErr w:type="gramEnd"/>
      <w:r>
        <w:rPr>
          <w:rFonts w:ascii="GHEA Grapalat" w:hAnsi="GHEA Grapalat"/>
          <w:i/>
          <w:sz w:val="20"/>
          <w:szCs w:val="20"/>
        </w:rPr>
        <w:t xml:space="preserve">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w:t>
      </w:r>
      <w:proofErr w:type="gramStart"/>
      <w:r>
        <w:rPr>
          <w:rFonts w:ascii="GHEA Grapalat" w:hAnsi="GHEA Grapalat"/>
          <w:i/>
          <w:sz w:val="20"/>
          <w:szCs w:val="20"/>
        </w:rPr>
        <w:t>может  быть</w:t>
      </w:r>
      <w:proofErr w:type="gramEnd"/>
      <w:r>
        <w:rPr>
          <w:rFonts w:ascii="GHEA Grapalat" w:hAnsi="GHEA Grapalat"/>
          <w:i/>
          <w:sz w:val="20"/>
          <w:szCs w:val="20"/>
        </w:rPr>
        <w:t xml:space="preserve">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w:t>
      </w:r>
      <w:proofErr w:type="spellStart"/>
      <w:proofErr w:type="gramStart"/>
      <w:r>
        <w:rPr>
          <w:rFonts w:ascii="GHEA Grapalat" w:hAnsi="GHEA Grapalat"/>
          <w:i/>
          <w:sz w:val="20"/>
          <w:szCs w:val="20"/>
        </w:rPr>
        <w:t>процедуру.Разъяснение</w:t>
      </w:r>
      <w:proofErr w:type="spellEnd"/>
      <w:proofErr w:type="gramEnd"/>
      <w:r>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DFCDB86" w14:textId="77777777" w:rsidR="00E36842" w:rsidRDefault="00E36842" w:rsidP="00E36842">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87E640B" w14:textId="77777777" w:rsidR="00E36842" w:rsidRDefault="00E36842" w:rsidP="00E36842">
      <w:pPr>
        <w:pStyle w:val="af2"/>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63D0D4F5" w14:textId="77777777" w:rsidR="00E36842" w:rsidRDefault="00E36842" w:rsidP="00E36842">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D86A879" w14:textId="77777777" w:rsidR="00E36842" w:rsidRDefault="00E36842" w:rsidP="00E36842">
      <w:pPr>
        <w:widowControl w:val="0"/>
        <w:jc w:val="both"/>
        <w:rPr>
          <w:rFonts w:ascii="GHEA Grapalat" w:hAnsi="GHEA Grapalat"/>
          <w:i/>
          <w:sz w:val="20"/>
          <w:szCs w:val="20"/>
        </w:rPr>
      </w:pPr>
      <w:r>
        <w:rPr>
          <w:rFonts w:ascii="GHEA Grapalat" w:hAnsi="GHEA Grapalat"/>
          <w:i/>
          <w:sz w:val="20"/>
          <w:szCs w:val="20"/>
        </w:rPr>
        <w:t xml:space="preserve">- процедура закупки организована на основании 1-ого пункта части 6 статьи 15 Закона, </w:t>
      </w:r>
    </w:p>
    <w:p w14:paraId="11FA1243" w14:textId="77777777" w:rsidR="00E36842" w:rsidRDefault="00E36842" w:rsidP="00E368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7">
    <w:p w14:paraId="6F877D96" w14:textId="77777777" w:rsidR="00D74569" w:rsidRPr="0092041F" w:rsidRDefault="00D74569" w:rsidP="00C67FAB">
      <w:pPr>
        <w:pStyle w:val="af2"/>
        <w:jc w:val="both"/>
        <w:rPr>
          <w:rFonts w:ascii="GHEA Grapalat" w:hAnsi="GHEA Grapalat"/>
          <w:i/>
        </w:rPr>
      </w:pPr>
    </w:p>
  </w:footnote>
  <w:footnote w:id="8">
    <w:p w14:paraId="3BE9C965" w14:textId="77777777" w:rsidR="00D74569" w:rsidRPr="004A4643" w:rsidRDefault="00D74569" w:rsidP="00C67FAB">
      <w:pPr>
        <w:pStyle w:val="af2"/>
        <w:jc w:val="both"/>
        <w:rPr>
          <w:rFonts w:ascii="GHEA Grapalat" w:hAnsi="GHEA Grapalat"/>
          <w:i/>
          <w:lang w:val="hy-AM"/>
        </w:rPr>
      </w:pPr>
    </w:p>
  </w:footnote>
  <w:footnote w:id="9">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0">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3">
    <w:p w14:paraId="70B16E69" w14:textId="77777777" w:rsidR="00D74569" w:rsidRDefault="00D74569" w:rsidP="00637230">
      <w:pPr>
        <w:jc w:val="both"/>
        <w:rPr>
          <w:rFonts w:asciiTheme="minorHAnsi" w:hAnsiTheme="minorHAnsi"/>
          <w:lang w:val="af-ZA"/>
        </w:rPr>
      </w:pPr>
    </w:p>
  </w:footnote>
  <w:footnote w:id="14">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7">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8">
    <w:p w14:paraId="11578311" w14:textId="77777777" w:rsidR="00D74569" w:rsidRPr="008842CE" w:rsidRDefault="00D74569" w:rsidP="003D2FE2">
      <w:pPr>
        <w:pStyle w:val="af2"/>
        <w:jc w:val="both"/>
      </w:pPr>
    </w:p>
  </w:footnote>
  <w:footnote w:id="19">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0">
    <w:p w14:paraId="2DA6C760" w14:textId="77777777" w:rsidR="00D74569" w:rsidRPr="008842CE" w:rsidRDefault="00D74569" w:rsidP="000A214C">
      <w:pPr>
        <w:pStyle w:val="af2"/>
        <w:jc w:val="both"/>
      </w:pPr>
    </w:p>
  </w:footnote>
  <w:footnote w:id="21">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4">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5">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6">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7">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8">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0">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1">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2">
    <w:p w14:paraId="69D50D19" w14:textId="77777777" w:rsidR="00D74569" w:rsidRPr="00E861BF" w:rsidRDefault="00D74569" w:rsidP="008842CE">
      <w:pPr>
        <w:pStyle w:val="af2"/>
        <w:widowControl w:val="0"/>
        <w:jc w:val="both"/>
        <w:rPr>
          <w:rFonts w:ascii="GHEA Grapalat" w:hAnsi="GHEA Grapalat"/>
          <w:i/>
        </w:rPr>
      </w:pPr>
    </w:p>
  </w:footnote>
  <w:footnote w:id="33">
    <w:p w14:paraId="2D6462EE" w14:textId="77777777" w:rsidR="00D74569" w:rsidRPr="00332512" w:rsidRDefault="00D74569" w:rsidP="008842CE">
      <w:pPr>
        <w:pStyle w:val="af2"/>
        <w:widowControl w:val="0"/>
        <w:jc w:val="both"/>
        <w:rPr>
          <w:rFonts w:asciiTheme="minorHAnsi" w:hAnsiTheme="minorHAnsi"/>
        </w:rPr>
      </w:pPr>
    </w:p>
  </w:footnote>
  <w:footnote w:id="34">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2D3"/>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C98"/>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CD9"/>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5E0B"/>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4EE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4A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92E"/>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A1B"/>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2E7B"/>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E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8CD"/>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BF7"/>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0FCF"/>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4CD"/>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012"/>
    <w:rsid w:val="00607120"/>
    <w:rsid w:val="00607F7B"/>
    <w:rsid w:val="00611998"/>
    <w:rsid w:val="00611FD1"/>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18F"/>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1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465"/>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1F"/>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29E3"/>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CE1"/>
    <w:rsid w:val="009A73D5"/>
    <w:rsid w:val="009A73EA"/>
    <w:rsid w:val="009A796C"/>
    <w:rsid w:val="009A7D10"/>
    <w:rsid w:val="009B0273"/>
    <w:rsid w:val="009B0824"/>
    <w:rsid w:val="009B0DA1"/>
    <w:rsid w:val="009B110C"/>
    <w:rsid w:val="009B127B"/>
    <w:rsid w:val="009B13C3"/>
    <w:rsid w:val="009B18AF"/>
    <w:rsid w:val="009B1E57"/>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0789"/>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97574"/>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38"/>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447"/>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6D"/>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54C"/>
    <w:rsid w:val="00D411B6"/>
    <w:rsid w:val="00D4164A"/>
    <w:rsid w:val="00D41AE8"/>
    <w:rsid w:val="00D41F7D"/>
    <w:rsid w:val="00D42D33"/>
    <w:rsid w:val="00D42E80"/>
    <w:rsid w:val="00D433D6"/>
    <w:rsid w:val="00D43420"/>
    <w:rsid w:val="00D4557B"/>
    <w:rsid w:val="00D463EA"/>
    <w:rsid w:val="00D46D5B"/>
    <w:rsid w:val="00D46F49"/>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04F"/>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9C1"/>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0A0"/>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68"/>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2AFF"/>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1CD5"/>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1E6"/>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671"/>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97318-6D64-4E33-A307-51D04568B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95</Pages>
  <Words>21404</Words>
  <Characters>122007</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1359</cp:revision>
  <cp:lastPrinted>2018-02-16T07:12:00Z</cp:lastPrinted>
  <dcterms:created xsi:type="dcterms:W3CDTF">2019-10-28T07:04:00Z</dcterms:created>
  <dcterms:modified xsi:type="dcterms:W3CDTF">2025-12-11T09:44:00Z</dcterms:modified>
</cp:coreProperties>
</file>